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055D5EB" w14:textId="77777777">
        <w:trPr>
          <w:cantSplit/>
        </w:trPr>
        <w:tc>
          <w:tcPr>
            <w:tcW w:w="6911" w:type="dxa"/>
          </w:tcPr>
          <w:p w14:paraId="30AABFBB"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218A43C0" w14:textId="77777777" w:rsidR="00A066F1" w:rsidRDefault="005F04D8" w:rsidP="003B2284">
            <w:pPr>
              <w:spacing w:before="0" w:line="240" w:lineRule="atLeast"/>
              <w:jc w:val="right"/>
            </w:pPr>
            <w:r>
              <w:rPr>
                <w:noProof/>
                <w:lang w:val="en-US"/>
              </w:rPr>
              <w:drawing>
                <wp:inline distT="0" distB="0" distL="0" distR="0" wp14:anchorId="477B5FB5" wp14:editId="63137373">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44FD6C25" w14:textId="77777777">
        <w:trPr>
          <w:cantSplit/>
        </w:trPr>
        <w:tc>
          <w:tcPr>
            <w:tcW w:w="6911" w:type="dxa"/>
            <w:tcBorders>
              <w:bottom w:val="single" w:sz="12" w:space="0" w:color="auto"/>
            </w:tcBorders>
          </w:tcPr>
          <w:p w14:paraId="07FC88EB"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E1D4C1A" w14:textId="77777777" w:rsidR="00A066F1" w:rsidRPr="00617BE4" w:rsidRDefault="00A066F1" w:rsidP="00A066F1">
            <w:pPr>
              <w:spacing w:before="0" w:line="240" w:lineRule="atLeast"/>
              <w:rPr>
                <w:rFonts w:ascii="Verdana" w:hAnsi="Verdana"/>
                <w:szCs w:val="24"/>
              </w:rPr>
            </w:pPr>
          </w:p>
        </w:tc>
      </w:tr>
      <w:tr w:rsidR="00A066F1" w:rsidRPr="00C324A8" w14:paraId="2DAE89A6" w14:textId="77777777">
        <w:trPr>
          <w:cantSplit/>
        </w:trPr>
        <w:tc>
          <w:tcPr>
            <w:tcW w:w="6911" w:type="dxa"/>
            <w:tcBorders>
              <w:top w:val="single" w:sz="12" w:space="0" w:color="auto"/>
            </w:tcBorders>
          </w:tcPr>
          <w:p w14:paraId="492A9418"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01802F98" w14:textId="41665462" w:rsidR="00A066F1" w:rsidRPr="00C324A8" w:rsidRDefault="00847F8B" w:rsidP="006A093D">
            <w:pPr>
              <w:spacing w:before="0" w:line="240" w:lineRule="atLeast"/>
              <w:rPr>
                <w:rFonts w:ascii="Verdana" w:hAnsi="Verdana"/>
                <w:sz w:val="20"/>
              </w:rPr>
            </w:pPr>
            <w:r>
              <w:rPr>
                <w:rFonts w:ascii="Verdana" w:hAnsi="Verdana"/>
                <w:sz w:val="20"/>
              </w:rPr>
              <w:t>CPG(19)1</w:t>
            </w:r>
            <w:r w:rsidR="006A093D">
              <w:rPr>
                <w:rFonts w:ascii="Verdana" w:hAnsi="Verdana"/>
                <w:sz w:val="20"/>
              </w:rPr>
              <w:t>43</w:t>
            </w:r>
            <w:r w:rsidR="00D247A8">
              <w:rPr>
                <w:rFonts w:ascii="Verdana" w:hAnsi="Verdana"/>
                <w:sz w:val="20"/>
              </w:rPr>
              <w:t xml:space="preserve"> ANNEX V</w:t>
            </w:r>
            <w:r w:rsidR="006A093D">
              <w:rPr>
                <w:rFonts w:ascii="Verdana" w:hAnsi="Verdana"/>
                <w:sz w:val="20"/>
              </w:rPr>
              <w:t>III</w:t>
            </w:r>
            <w:r w:rsidR="00D247A8">
              <w:rPr>
                <w:rFonts w:ascii="Verdana" w:hAnsi="Verdana"/>
                <w:sz w:val="20"/>
              </w:rPr>
              <w:t>-1</w:t>
            </w:r>
            <w:r w:rsidR="00644B3B">
              <w:rPr>
                <w:rFonts w:ascii="Verdana" w:hAnsi="Verdana"/>
                <w:sz w:val="20"/>
              </w:rPr>
              <w:t>9</w:t>
            </w:r>
            <w:r w:rsidR="00D247A8">
              <w:rPr>
                <w:rFonts w:ascii="Verdana" w:hAnsi="Verdana"/>
                <w:sz w:val="20"/>
              </w:rPr>
              <w:t>C</w:t>
            </w:r>
          </w:p>
        </w:tc>
      </w:tr>
      <w:tr w:rsidR="00A066F1" w:rsidRPr="00C324A8" w14:paraId="0A9F6148" w14:textId="77777777">
        <w:trPr>
          <w:cantSplit/>
          <w:trHeight w:val="23"/>
        </w:trPr>
        <w:tc>
          <w:tcPr>
            <w:tcW w:w="6911" w:type="dxa"/>
            <w:shd w:val="clear" w:color="auto" w:fill="auto"/>
          </w:tcPr>
          <w:p w14:paraId="1BE37E53"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0171ED0B" w14:textId="19131948" w:rsidR="00A066F1" w:rsidRPr="00841216" w:rsidRDefault="00E55816" w:rsidP="00267FCE">
            <w:pPr>
              <w:tabs>
                <w:tab w:val="left" w:pos="851"/>
              </w:tabs>
              <w:spacing w:before="0" w:line="240" w:lineRule="atLeast"/>
              <w:rPr>
                <w:rFonts w:ascii="Verdana" w:hAnsi="Verdana"/>
                <w:sz w:val="20"/>
              </w:rPr>
            </w:pPr>
            <w:r>
              <w:rPr>
                <w:rFonts w:ascii="Verdana" w:hAnsi="Verdana"/>
                <w:b/>
                <w:sz w:val="20"/>
              </w:rPr>
              <w:t>Addendum 3 to</w:t>
            </w:r>
            <w:r>
              <w:rPr>
                <w:rFonts w:ascii="Verdana" w:hAnsi="Verdana"/>
                <w:b/>
                <w:sz w:val="20"/>
              </w:rPr>
              <w:br/>
              <w:t xml:space="preserve">Document </w:t>
            </w:r>
            <w:r w:rsidR="006A093D">
              <w:rPr>
                <w:rFonts w:ascii="Verdana" w:hAnsi="Verdana"/>
                <w:b/>
                <w:sz w:val="20"/>
              </w:rPr>
              <w:t>16</w:t>
            </w:r>
            <w:r>
              <w:rPr>
                <w:rFonts w:ascii="Verdana" w:hAnsi="Verdana"/>
                <w:b/>
                <w:sz w:val="20"/>
              </w:rPr>
              <w:t>(Add.19)</w:t>
            </w:r>
            <w:r w:rsidR="00A066F1" w:rsidRPr="00841216">
              <w:rPr>
                <w:rFonts w:ascii="Verdana" w:hAnsi="Verdana"/>
                <w:b/>
                <w:sz w:val="20"/>
              </w:rPr>
              <w:t>-</w:t>
            </w:r>
            <w:r w:rsidR="005E10C9" w:rsidRPr="00841216">
              <w:rPr>
                <w:rFonts w:ascii="Verdana" w:hAnsi="Verdana"/>
                <w:b/>
                <w:sz w:val="20"/>
              </w:rPr>
              <w:t>E</w:t>
            </w:r>
          </w:p>
        </w:tc>
      </w:tr>
      <w:tr w:rsidR="00A066F1" w:rsidRPr="00C324A8" w14:paraId="6F435593" w14:textId="77777777">
        <w:trPr>
          <w:cantSplit/>
          <w:trHeight w:val="23"/>
        </w:trPr>
        <w:tc>
          <w:tcPr>
            <w:tcW w:w="6911" w:type="dxa"/>
            <w:shd w:val="clear" w:color="auto" w:fill="auto"/>
          </w:tcPr>
          <w:p w14:paraId="1F63AB50"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4DAFE079"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23 July 2019</w:t>
            </w:r>
          </w:p>
        </w:tc>
      </w:tr>
      <w:tr w:rsidR="00A066F1" w:rsidRPr="00C324A8" w14:paraId="499E45A0" w14:textId="77777777">
        <w:trPr>
          <w:cantSplit/>
          <w:trHeight w:val="23"/>
        </w:trPr>
        <w:tc>
          <w:tcPr>
            <w:tcW w:w="6911" w:type="dxa"/>
            <w:shd w:val="clear" w:color="auto" w:fill="auto"/>
          </w:tcPr>
          <w:p w14:paraId="0536DD85"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24DCE733"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0EE5FD6" w14:textId="77777777" w:rsidTr="005B674A">
        <w:trPr>
          <w:cantSplit/>
          <w:trHeight w:val="23"/>
        </w:trPr>
        <w:tc>
          <w:tcPr>
            <w:tcW w:w="10031" w:type="dxa"/>
            <w:gridSpan w:val="2"/>
            <w:shd w:val="clear" w:color="auto" w:fill="auto"/>
          </w:tcPr>
          <w:p w14:paraId="57E1EA82" w14:textId="77777777" w:rsidR="00A066F1" w:rsidRPr="00C324A8" w:rsidRDefault="00A066F1" w:rsidP="00A066F1">
            <w:pPr>
              <w:tabs>
                <w:tab w:val="left" w:pos="993"/>
              </w:tabs>
              <w:spacing w:before="0"/>
              <w:rPr>
                <w:rFonts w:ascii="Verdana" w:hAnsi="Verdana"/>
                <w:b/>
                <w:sz w:val="20"/>
              </w:rPr>
            </w:pPr>
          </w:p>
        </w:tc>
      </w:tr>
      <w:tr w:rsidR="00E55816" w:rsidRPr="00C324A8" w14:paraId="481BDB6E" w14:textId="77777777" w:rsidTr="005B674A">
        <w:trPr>
          <w:cantSplit/>
          <w:trHeight w:val="23"/>
        </w:trPr>
        <w:tc>
          <w:tcPr>
            <w:tcW w:w="10031" w:type="dxa"/>
            <w:gridSpan w:val="2"/>
            <w:shd w:val="clear" w:color="auto" w:fill="auto"/>
          </w:tcPr>
          <w:p w14:paraId="23DF49B8" w14:textId="77777777" w:rsidR="00E55816" w:rsidRDefault="00884D60" w:rsidP="00E55816">
            <w:pPr>
              <w:pStyle w:val="Source"/>
            </w:pPr>
            <w:r>
              <w:t>European Common Proposals</w:t>
            </w:r>
          </w:p>
        </w:tc>
      </w:tr>
      <w:tr w:rsidR="00E55816" w:rsidRPr="00C324A8" w14:paraId="6213A8BF" w14:textId="77777777" w:rsidTr="005B674A">
        <w:trPr>
          <w:cantSplit/>
          <w:trHeight w:val="23"/>
        </w:trPr>
        <w:tc>
          <w:tcPr>
            <w:tcW w:w="10031" w:type="dxa"/>
            <w:gridSpan w:val="2"/>
            <w:shd w:val="clear" w:color="auto" w:fill="auto"/>
          </w:tcPr>
          <w:p w14:paraId="6FBDDEA7" w14:textId="77777777" w:rsidR="00E55816" w:rsidRDefault="007D5320" w:rsidP="00E55816">
            <w:pPr>
              <w:pStyle w:val="Title1"/>
            </w:pPr>
            <w:r>
              <w:t>Proposals for the work of the conference</w:t>
            </w:r>
          </w:p>
        </w:tc>
      </w:tr>
      <w:tr w:rsidR="00E55816" w:rsidRPr="00C324A8" w14:paraId="02282AFB" w14:textId="77777777" w:rsidTr="005B674A">
        <w:trPr>
          <w:cantSplit/>
          <w:trHeight w:val="23"/>
        </w:trPr>
        <w:tc>
          <w:tcPr>
            <w:tcW w:w="10031" w:type="dxa"/>
            <w:gridSpan w:val="2"/>
            <w:shd w:val="clear" w:color="auto" w:fill="auto"/>
          </w:tcPr>
          <w:p w14:paraId="273D9FCC" w14:textId="77777777" w:rsidR="00E55816" w:rsidRDefault="00E55816" w:rsidP="00E55816">
            <w:pPr>
              <w:pStyle w:val="Title2"/>
            </w:pPr>
          </w:p>
        </w:tc>
      </w:tr>
      <w:tr w:rsidR="00A538A6" w:rsidRPr="00C324A8" w14:paraId="23C3E477" w14:textId="77777777" w:rsidTr="005B674A">
        <w:trPr>
          <w:cantSplit/>
          <w:trHeight w:val="23"/>
        </w:trPr>
        <w:tc>
          <w:tcPr>
            <w:tcW w:w="10031" w:type="dxa"/>
            <w:gridSpan w:val="2"/>
            <w:shd w:val="clear" w:color="auto" w:fill="auto"/>
          </w:tcPr>
          <w:p w14:paraId="5A0598CD" w14:textId="77777777" w:rsidR="00A538A6" w:rsidRDefault="004B13CB" w:rsidP="004B13CB">
            <w:pPr>
              <w:pStyle w:val="Agendaitem"/>
            </w:pPr>
            <w:r>
              <w:t>Agenda item 7(C)</w:t>
            </w:r>
          </w:p>
        </w:tc>
      </w:tr>
    </w:tbl>
    <w:bookmarkEnd w:id="5"/>
    <w:bookmarkEnd w:id="6"/>
    <w:p w14:paraId="2D207A9B" w14:textId="77777777" w:rsidR="005B674A" w:rsidRPr="00EC5386" w:rsidRDefault="005B674A" w:rsidP="005B674A">
      <w:pPr>
        <w:overflowPunct/>
        <w:autoSpaceDE/>
        <w:autoSpaceDN/>
        <w:adjustRightInd/>
        <w:textAlignment w:val="auto"/>
        <w:rPr>
          <w:lang w:val="en-US"/>
        </w:rPr>
      </w:pPr>
      <w:r w:rsidRPr="00656311">
        <w:rPr>
          <w:lang w:val="en-US"/>
        </w:rPr>
        <w:t>7</w:t>
      </w:r>
      <w:r w:rsidRPr="00656311">
        <w:rPr>
          <w:lang w:val="en-US"/>
        </w:rPr>
        <w:tab/>
        <w:t>to consider possible changes, and other opt</w:t>
      </w:r>
      <w:r>
        <w:rPr>
          <w:lang w:val="en-US"/>
        </w:rPr>
        <w:t>ions, in response to Resolution 86 (Rev. </w:t>
      </w:r>
      <w:r w:rsidRPr="00656311">
        <w:rPr>
          <w:lang w:val="en-US"/>
        </w:rPr>
        <w:t xml:space="preserve">Marrakesh, 2002) of the Plenipotentiary Conference, an advance publication, coordination, notification and recording procedures for frequency assignments pertaining to satellite networks, in accordance with Resolution </w:t>
      </w:r>
      <w:r w:rsidRPr="00656311">
        <w:rPr>
          <w:b/>
          <w:bCs/>
          <w:lang w:val="en-US"/>
        </w:rPr>
        <w:t>86 (Rev.WRC-07)</w:t>
      </w:r>
      <w:r w:rsidRPr="00656311">
        <w:rPr>
          <w:lang w:val="en-US"/>
        </w:rPr>
        <w:t>, in order to facilitate rational, efficient and economical use of radio frequencies and any associated orbits, including the geostationary-satellite orbit;</w:t>
      </w:r>
    </w:p>
    <w:p w14:paraId="520C49D3" w14:textId="77777777" w:rsidR="005B674A" w:rsidRPr="00EC5386" w:rsidRDefault="005B674A" w:rsidP="005B674A">
      <w:pPr>
        <w:overflowPunct/>
        <w:autoSpaceDE/>
        <w:autoSpaceDN/>
        <w:adjustRightInd/>
        <w:textAlignment w:val="auto"/>
        <w:rPr>
          <w:lang w:val="en-US"/>
        </w:rPr>
      </w:pPr>
      <w:r>
        <w:rPr>
          <w:lang w:val="en-US"/>
        </w:rPr>
        <w:t>7(C)</w:t>
      </w:r>
      <w:r w:rsidRPr="00656311">
        <w:rPr>
          <w:lang w:val="en-US"/>
        </w:rPr>
        <w:tab/>
      </w:r>
      <w:r w:rsidRPr="00D01BF9">
        <w:t>Issue C - Issues for which consensus was achieved in ITU-R</w:t>
      </w:r>
      <w:r>
        <w:t xml:space="preserve"> </w:t>
      </w:r>
      <w:r w:rsidRPr="00667985">
        <w:rPr>
          <w:lang w:val="en-US"/>
        </w:rPr>
        <w:t>and a single method has been identified</w:t>
      </w:r>
    </w:p>
    <w:p w14:paraId="3C79025D" w14:textId="77777777" w:rsidR="00267FCE" w:rsidRDefault="00267FCE" w:rsidP="00267FCE">
      <w:pPr>
        <w:pStyle w:val="Headingb"/>
      </w:pPr>
      <w:r>
        <w:t>Introduction</w:t>
      </w:r>
    </w:p>
    <w:p w14:paraId="095C740B" w14:textId="77777777" w:rsidR="00267FCE" w:rsidRDefault="00267FCE" w:rsidP="00267FCE">
      <w:r>
        <w:t>Issue C of agenda item 7 is a collection of seven different topics that CEPT views as being straightforward and for which consensus was readily achieved within ITU-R and single methods have been identified in the CPM Report for each issue. The issues are resolving inconsistencies in regulatory provisions, clarifying certain existing practices, or increasing transparency in the regulatory process. The issues are separately numbered in the following sections.</w:t>
      </w:r>
    </w:p>
    <w:p w14:paraId="3ADC7DB2" w14:textId="77777777" w:rsidR="00267FCE" w:rsidRDefault="00267FCE" w:rsidP="00267FCE">
      <w:r>
        <w:t>These seven methods correspond to the single method to each issue C1-C7 in the CPM Report.</w:t>
      </w:r>
    </w:p>
    <w:p w14:paraId="37CEFC3E" w14:textId="77777777" w:rsidR="00241FA2" w:rsidRDefault="00267FCE" w:rsidP="00267FCE">
      <w:pPr>
        <w:pStyle w:val="Headingb"/>
      </w:pPr>
      <w:r>
        <w:t>Proposals</w:t>
      </w:r>
    </w:p>
    <w:p w14:paraId="1AAFA38D"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5F222792" w14:textId="77777777" w:rsidR="00267FCE" w:rsidRPr="00267FCE" w:rsidRDefault="00267FCE" w:rsidP="00267FCE">
      <w:pPr>
        <w:pStyle w:val="Headingb"/>
        <w:rPr>
          <w:lang w:val="en-US"/>
        </w:rPr>
      </w:pPr>
      <w:bookmarkStart w:id="7" w:name="_Toc454787492"/>
      <w:r w:rsidRPr="00267FCE">
        <w:rPr>
          <w:lang w:val="en-US"/>
        </w:rPr>
        <w:lastRenderedPageBreak/>
        <w:t>1 Proposal for Issue C1</w:t>
      </w:r>
    </w:p>
    <w:p w14:paraId="3C54F397" w14:textId="77777777" w:rsidR="005B674A" w:rsidRPr="00B819B9" w:rsidRDefault="005B674A" w:rsidP="005B674A">
      <w:pPr>
        <w:pStyle w:val="AppendixNo"/>
        <w:rPr>
          <w:lang w:val="en-US"/>
        </w:rPr>
      </w:pPr>
      <w:r w:rsidRPr="00B819B9">
        <w:rPr>
          <w:lang w:val="en-US"/>
        </w:rPr>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bookmarkEnd w:id="7"/>
    </w:p>
    <w:p w14:paraId="2211C2BF" w14:textId="77777777" w:rsidR="005B674A" w:rsidRPr="00C01EDF" w:rsidRDefault="005B674A" w:rsidP="005B674A">
      <w:pPr>
        <w:pStyle w:val="Appendixtitle"/>
        <w:rPr>
          <w:lang w:val="en-US"/>
        </w:rPr>
      </w:pPr>
      <w:bookmarkStart w:id="8" w:name="_Toc330560572"/>
      <w:bookmarkStart w:id="9" w:name="_Toc454787493"/>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bookmarkEnd w:id="8"/>
      <w:bookmarkEnd w:id="9"/>
    </w:p>
    <w:p w14:paraId="1E68D987" w14:textId="77777777" w:rsidR="005B674A" w:rsidRPr="00B819B9" w:rsidRDefault="005B674A" w:rsidP="005B674A">
      <w:pPr>
        <w:pStyle w:val="AppArtNo"/>
        <w:rPr>
          <w:lang w:val="en-US"/>
        </w:rPr>
      </w:pPr>
      <w:r w:rsidRPr="00B819B9">
        <w:rPr>
          <w:lang w:val="en-US"/>
        </w:rPr>
        <w:t>ARTICLE 8</w:t>
      </w:r>
      <w:r w:rsidRPr="00672737">
        <w:rPr>
          <w:caps w:val="0"/>
          <w:sz w:val="16"/>
          <w:szCs w:val="16"/>
          <w:lang w:val="en-US"/>
        </w:rPr>
        <w:t>     (</w:t>
      </w:r>
      <w:r w:rsidRPr="00E7622F">
        <w:rPr>
          <w:caps w:val="0"/>
          <w:sz w:val="16"/>
          <w:szCs w:val="16"/>
          <w:lang w:val="en-US"/>
        </w:rPr>
        <w:t>REV.</w:t>
      </w:r>
      <w:r>
        <w:rPr>
          <w:caps w:val="0"/>
          <w:sz w:val="16"/>
          <w:szCs w:val="16"/>
          <w:lang w:val="en-US"/>
        </w:rPr>
        <w:t>WRC</w:t>
      </w:r>
      <w:r>
        <w:rPr>
          <w:caps w:val="0"/>
          <w:sz w:val="16"/>
          <w:szCs w:val="16"/>
          <w:lang w:val="en-US"/>
        </w:rPr>
        <w:noBreakHyphen/>
        <w:t>15</w:t>
      </w:r>
      <w:r w:rsidRPr="00E7622F">
        <w:rPr>
          <w:caps w:val="0"/>
          <w:sz w:val="16"/>
          <w:szCs w:val="16"/>
          <w:lang w:val="en-US"/>
        </w:rPr>
        <w:t>)</w:t>
      </w:r>
    </w:p>
    <w:p w14:paraId="376DD61A" w14:textId="77777777" w:rsidR="005B674A" w:rsidRPr="00C01EDF" w:rsidRDefault="005B674A" w:rsidP="005B674A">
      <w:pPr>
        <w:pStyle w:val="AppArttitle"/>
        <w:rPr>
          <w:lang w:val="en-US"/>
        </w:rPr>
      </w:pPr>
      <w:r w:rsidRPr="00C01EDF">
        <w:rPr>
          <w:lang w:val="en-US"/>
        </w:rPr>
        <w:t>Procedure for notification and recording in the Master Register</w:t>
      </w:r>
      <w:r w:rsidRPr="00C01EDF">
        <w:rPr>
          <w:lang w:val="en-US"/>
        </w:rPr>
        <w:br/>
        <w:t>of assignments in the planned bands for the</w:t>
      </w:r>
      <w:r w:rsidRPr="00C01EDF">
        <w:rPr>
          <w:lang w:val="en-US"/>
        </w:rPr>
        <w:br/>
        <w:t>fixed</w:t>
      </w:r>
      <w:r>
        <w:rPr>
          <w:lang w:val="en-US"/>
        </w:rPr>
        <w:t>-</w:t>
      </w:r>
      <w:r w:rsidRPr="00C01EDF">
        <w:rPr>
          <w:lang w:val="en-US"/>
        </w:rPr>
        <w:t>satellite service</w:t>
      </w:r>
      <w:r w:rsidRPr="00672737">
        <w:rPr>
          <w:b w:val="0"/>
          <w:bCs/>
          <w:sz w:val="16"/>
          <w:szCs w:val="16"/>
          <w:lang w:val="en-US"/>
        </w:rPr>
        <w:t>     (</w:t>
      </w:r>
      <w:r>
        <w:rPr>
          <w:b w:val="0"/>
          <w:bCs/>
          <w:sz w:val="16"/>
          <w:szCs w:val="16"/>
          <w:lang w:val="en-US"/>
        </w:rPr>
        <w:t>WRC</w:t>
      </w:r>
      <w:r>
        <w:rPr>
          <w:b w:val="0"/>
          <w:bCs/>
          <w:sz w:val="16"/>
          <w:szCs w:val="16"/>
          <w:lang w:val="en-US"/>
        </w:rPr>
        <w:noBreakHyphen/>
        <w:t>15</w:t>
      </w:r>
      <w:r w:rsidRPr="00462546">
        <w:rPr>
          <w:b w:val="0"/>
          <w:bCs/>
          <w:sz w:val="16"/>
          <w:szCs w:val="16"/>
          <w:lang w:val="en-US"/>
        </w:rPr>
        <w:t>)</w:t>
      </w:r>
    </w:p>
    <w:p w14:paraId="0BBB76EB" w14:textId="60D45555" w:rsidR="004278AF" w:rsidRDefault="005B674A">
      <w:pPr>
        <w:pStyle w:val="Proposal"/>
      </w:pPr>
      <w:r>
        <w:t>MOD</w:t>
      </w:r>
      <w:r>
        <w:tab/>
        <w:t>EUR/</w:t>
      </w:r>
      <w:r w:rsidR="006A093D">
        <w:t>16</w:t>
      </w:r>
      <w:r>
        <w:t>A19A3/1</w:t>
      </w:r>
    </w:p>
    <w:p w14:paraId="31CDD62F" w14:textId="77777777" w:rsidR="005B674A" w:rsidRPr="00D41CE2" w:rsidRDefault="005B674A" w:rsidP="005B674A">
      <w:pPr>
        <w:rPr>
          <w:sz w:val="16"/>
          <w:szCs w:val="16"/>
        </w:rPr>
      </w:pPr>
      <w:r w:rsidRPr="00663F10">
        <w:rPr>
          <w:rStyle w:val="Provsplit"/>
        </w:rPr>
        <w:t>8.13</w:t>
      </w:r>
      <w:r w:rsidRPr="00D41CE2">
        <w:tab/>
        <w:t xml:space="preserve">A notice of a change in the characteristics of an assignment already recorded, as specified in </w:t>
      </w:r>
      <w:r>
        <w:t>Appendix </w:t>
      </w:r>
      <w:r w:rsidRPr="00D41CE2">
        <w:rPr>
          <w:b/>
          <w:bCs/>
        </w:rPr>
        <w:t>4</w:t>
      </w:r>
      <w:r w:rsidRPr="00D41CE2">
        <w:t xml:space="preserve">, shall be examined by the Bureau under </w:t>
      </w:r>
      <w:r>
        <w:t>§ </w:t>
      </w:r>
      <w:r w:rsidRPr="00D41CE2">
        <w:t xml:space="preserve">8.8 and </w:t>
      </w:r>
      <w:r>
        <w:t>§ </w:t>
      </w:r>
      <w:r w:rsidRPr="00D41CE2">
        <w:t xml:space="preserve">8.9, as appropriate. Any changes to the characteristics of an assignment that has been </w:t>
      </w:r>
      <w:del w:id="10" w:author="CEPT" w:date="2019-07-23T09:38:00Z">
        <w:r w:rsidRPr="00D41CE2" w:rsidDel="00267FCE">
          <w:delText xml:space="preserve">notified </w:delText>
        </w:r>
      </w:del>
      <w:ins w:id="11" w:author="CEPT" w:date="2019-07-23T09:38:00Z">
        <w:r w:rsidR="00267FCE">
          <w:t>recorded</w:t>
        </w:r>
        <w:r w:rsidR="00267FCE" w:rsidRPr="00D41CE2">
          <w:t xml:space="preserve"> </w:t>
        </w:r>
      </w:ins>
      <w:r w:rsidRPr="00D41CE2">
        <w:t xml:space="preserve">and confirmed as having been brought into use shall be brought into use within eight years from the date of the notification of the modification. Any changes to the characteristics of an assignment that has been </w:t>
      </w:r>
      <w:del w:id="12" w:author="CEPT" w:date="2019-07-23T09:39:00Z">
        <w:r w:rsidRPr="00D41CE2" w:rsidDel="00267FCE">
          <w:delText xml:space="preserve">notified </w:delText>
        </w:r>
      </w:del>
      <w:ins w:id="13" w:author="CEPT" w:date="2019-07-23T09:39:00Z">
        <w:r w:rsidR="00267FCE">
          <w:t>recorded</w:t>
        </w:r>
        <w:r w:rsidR="00267FCE" w:rsidRPr="00D41CE2">
          <w:t xml:space="preserve"> </w:t>
        </w:r>
      </w:ins>
      <w:r w:rsidRPr="00D41CE2">
        <w:t>but not yet brought into use shall be brought into use within the period provided for in §</w:t>
      </w:r>
      <w:r>
        <w:t>§ </w:t>
      </w:r>
      <w:r w:rsidRPr="00D41CE2">
        <w:t>6.1, 6.31 or 6.31</w:t>
      </w:r>
      <w:r w:rsidRPr="00D41CE2">
        <w:rPr>
          <w:i/>
          <w:iCs/>
        </w:rPr>
        <w:t>bis</w:t>
      </w:r>
      <w:r w:rsidRPr="00D41CE2">
        <w:t xml:space="preserve"> of </w:t>
      </w:r>
      <w:r>
        <w:t>Article </w:t>
      </w:r>
      <w:r w:rsidRPr="00D41CE2">
        <w:t>6.</w:t>
      </w:r>
      <w:r>
        <w:rPr>
          <w:sz w:val="16"/>
          <w:szCs w:val="16"/>
        </w:rPr>
        <w:t>  </w:t>
      </w:r>
      <w:r w:rsidRPr="00D41CE2">
        <w:rPr>
          <w:sz w:val="16"/>
          <w:szCs w:val="16"/>
        </w:rPr>
        <w:t>  (</w:t>
      </w:r>
      <w:r>
        <w:rPr>
          <w:sz w:val="16"/>
          <w:szCs w:val="16"/>
        </w:rPr>
        <w:t>WRC</w:t>
      </w:r>
      <w:r>
        <w:rPr>
          <w:sz w:val="16"/>
          <w:szCs w:val="16"/>
        </w:rPr>
        <w:noBreakHyphen/>
      </w:r>
      <w:r w:rsidRPr="00D41CE2">
        <w:rPr>
          <w:sz w:val="16"/>
          <w:szCs w:val="16"/>
        </w:rPr>
        <w:t>1</w:t>
      </w:r>
      <w:ins w:id="14" w:author="CEPT" w:date="2019-07-23T09:39:00Z">
        <w:r w:rsidR="00267FCE">
          <w:rPr>
            <w:sz w:val="16"/>
            <w:szCs w:val="16"/>
          </w:rPr>
          <w:t>9</w:t>
        </w:r>
      </w:ins>
      <w:del w:id="15" w:author="CEPT" w:date="2019-07-23T09:39:00Z">
        <w:r w:rsidRPr="00D41CE2" w:rsidDel="00267FCE">
          <w:rPr>
            <w:sz w:val="16"/>
            <w:szCs w:val="16"/>
          </w:rPr>
          <w:delText>2</w:delText>
        </w:r>
      </w:del>
      <w:r w:rsidRPr="00D41CE2">
        <w:rPr>
          <w:sz w:val="16"/>
          <w:szCs w:val="16"/>
        </w:rPr>
        <w:t>)</w:t>
      </w:r>
    </w:p>
    <w:p w14:paraId="409EA77C" w14:textId="77777777" w:rsidR="004278AF" w:rsidRDefault="004278AF">
      <w:pPr>
        <w:pStyle w:val="Reasons"/>
      </w:pPr>
    </w:p>
    <w:p w14:paraId="218C14CB" w14:textId="77777777" w:rsidR="00267FCE" w:rsidRDefault="00267FCE">
      <w:pPr>
        <w:tabs>
          <w:tab w:val="clear" w:pos="1134"/>
          <w:tab w:val="clear" w:pos="1871"/>
          <w:tab w:val="clear" w:pos="2268"/>
        </w:tabs>
        <w:overflowPunct/>
        <w:autoSpaceDE/>
        <w:autoSpaceDN/>
        <w:adjustRightInd/>
        <w:spacing w:before="0"/>
        <w:textAlignment w:val="auto"/>
      </w:pPr>
      <w:r>
        <w:br w:type="page"/>
      </w:r>
    </w:p>
    <w:p w14:paraId="160673EF" w14:textId="77777777" w:rsidR="00267FCE" w:rsidRPr="00267FCE" w:rsidRDefault="00267FCE" w:rsidP="00267FCE">
      <w:pPr>
        <w:pStyle w:val="Headingb"/>
        <w:rPr>
          <w:lang w:val="en-US"/>
        </w:rPr>
      </w:pPr>
      <w:r>
        <w:rPr>
          <w:lang w:val="en-US"/>
        </w:rPr>
        <w:lastRenderedPageBreak/>
        <w:t>2 Proposal for Issue C2</w:t>
      </w:r>
    </w:p>
    <w:p w14:paraId="109A568B" w14:textId="77777777" w:rsidR="00267FCE" w:rsidRPr="00B819B9" w:rsidRDefault="00267FCE" w:rsidP="00267FCE">
      <w:pPr>
        <w:pStyle w:val="AppendixNo"/>
        <w:rPr>
          <w:lang w:val="en-US"/>
        </w:rPr>
      </w:pPr>
      <w:r w:rsidRPr="00B819B9">
        <w:rPr>
          <w:lang w:val="en-US"/>
        </w:rPr>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p>
    <w:p w14:paraId="0BF6C740" w14:textId="77777777" w:rsidR="00267FCE" w:rsidRPr="00C01EDF" w:rsidRDefault="00267FCE" w:rsidP="00267FCE">
      <w:pPr>
        <w:pStyle w:val="Appendixtitle"/>
        <w:rPr>
          <w:lang w:val="en-US"/>
        </w:rPr>
      </w:pPr>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p>
    <w:p w14:paraId="154690EF" w14:textId="77777777" w:rsidR="00267FCE" w:rsidRPr="001359FF" w:rsidRDefault="00267FCE" w:rsidP="00267FCE">
      <w:pPr>
        <w:pStyle w:val="AppArtNo"/>
        <w:rPr>
          <w:lang w:val="fr-CH"/>
        </w:rPr>
      </w:pPr>
      <w:r w:rsidRPr="001359FF">
        <w:rPr>
          <w:lang w:val="fr-CH"/>
        </w:rPr>
        <w:t>ARTICLE 6</w:t>
      </w:r>
      <w:r w:rsidRPr="001359FF">
        <w:rPr>
          <w:caps w:val="0"/>
          <w:sz w:val="16"/>
          <w:szCs w:val="16"/>
          <w:lang w:val="fr-CH"/>
        </w:rPr>
        <w:t>     (REV.WRC</w:t>
      </w:r>
      <w:r w:rsidRPr="001359FF">
        <w:rPr>
          <w:caps w:val="0"/>
          <w:sz w:val="16"/>
          <w:szCs w:val="16"/>
          <w:lang w:val="fr-CH"/>
        </w:rPr>
        <w:noBreakHyphen/>
        <w:t>15)</w:t>
      </w:r>
    </w:p>
    <w:p w14:paraId="4F32DA85" w14:textId="77777777" w:rsidR="00267FCE" w:rsidRPr="00C01EDF" w:rsidRDefault="00267FCE" w:rsidP="00267FCE">
      <w:pPr>
        <w:pStyle w:val="AppArttitle"/>
        <w:keepNext w:val="0"/>
        <w:keepLines w:val="0"/>
        <w:rPr>
          <w:lang w:val="en-US"/>
        </w:rPr>
      </w:pPr>
      <w:r w:rsidRPr="00C01EDF">
        <w:rPr>
          <w:lang w:val="en-US"/>
        </w:rPr>
        <w:t>Procedures for the conversion of an allotment into an assignment, for</w:t>
      </w:r>
      <w:r w:rsidRPr="00C01EDF">
        <w:rPr>
          <w:lang w:val="en-US"/>
        </w:rPr>
        <w:br/>
        <w:t>the introduction of an additional system or for the modification of</w:t>
      </w:r>
      <w:r w:rsidRPr="00C01EDF">
        <w:rPr>
          <w:lang w:val="en-US"/>
        </w:rPr>
        <w:br/>
        <w:t>an assignment in the List</w:t>
      </w:r>
      <w:r w:rsidRPr="000735D2">
        <w:rPr>
          <w:b w:val="0"/>
          <w:bCs/>
          <w:sz w:val="16"/>
          <w:szCs w:val="16"/>
          <w:lang w:val="en-US"/>
        </w:rPr>
        <w:t>     (WRC</w:t>
      </w:r>
      <w:r w:rsidRPr="000735D2">
        <w:rPr>
          <w:b w:val="0"/>
          <w:bCs/>
          <w:sz w:val="16"/>
          <w:szCs w:val="16"/>
          <w:lang w:val="en-US"/>
        </w:rPr>
        <w:noBreakHyphen/>
      </w:r>
      <w:r>
        <w:rPr>
          <w:b w:val="0"/>
          <w:bCs/>
          <w:sz w:val="16"/>
          <w:szCs w:val="16"/>
          <w:lang w:val="en-US"/>
        </w:rPr>
        <w:t>15</w:t>
      </w:r>
      <w:r w:rsidRPr="000735D2">
        <w:rPr>
          <w:b w:val="0"/>
          <w:bCs/>
          <w:sz w:val="16"/>
          <w:szCs w:val="16"/>
          <w:lang w:val="en-US"/>
        </w:rPr>
        <w:t>)</w:t>
      </w:r>
    </w:p>
    <w:p w14:paraId="6CF5F4E8" w14:textId="745D9D72" w:rsidR="00267FCE" w:rsidRDefault="00267FCE" w:rsidP="00267FCE">
      <w:pPr>
        <w:pStyle w:val="Proposal"/>
      </w:pPr>
      <w:r>
        <w:t>ADD</w:t>
      </w:r>
      <w:r>
        <w:tab/>
        <w:t>EUR/</w:t>
      </w:r>
      <w:r w:rsidR="006A093D">
        <w:t>16</w:t>
      </w:r>
      <w:r>
        <w:t>A19A3/2</w:t>
      </w:r>
    </w:p>
    <w:p w14:paraId="32C16B42" w14:textId="77777777" w:rsidR="00267FCE" w:rsidRDefault="00267FCE" w:rsidP="00267FCE">
      <w:r>
        <w:rPr>
          <w:rStyle w:val="Artdef"/>
        </w:rPr>
        <w:t>6.1bis</w:t>
      </w:r>
      <w:r>
        <w:rPr>
          <w:rStyle w:val="Artdef"/>
        </w:rPr>
        <w:tab/>
      </w:r>
      <w:r w:rsidRPr="0042498F">
        <w:t>Administrations, in submitting an additional use under paragraph 6.1 of Appendix </w:t>
      </w:r>
      <w:r w:rsidRPr="0042498F">
        <w:rPr>
          <w:rStyle w:val="Appref"/>
          <w:b/>
          <w:bCs/>
        </w:rPr>
        <w:t>30B</w:t>
      </w:r>
      <w:r w:rsidRPr="0042498F">
        <w:t>,</w:t>
      </w:r>
      <w:r w:rsidRPr="0042498F">
        <w:rPr>
          <w:rStyle w:val="Appref"/>
          <w:b/>
          <w:bCs/>
        </w:rPr>
        <w:t xml:space="preserve"> </w:t>
      </w:r>
      <w:r w:rsidRPr="0042498F">
        <w:t>may submit Appendix </w:t>
      </w:r>
      <w:r w:rsidRPr="0042498F">
        <w:rPr>
          <w:rStyle w:val="Appref"/>
          <w:b/>
          <w:bCs/>
        </w:rPr>
        <w:t>4</w:t>
      </w:r>
      <w:r w:rsidRPr="0042498F">
        <w:t xml:space="preserve"> for both blocks/sub-bands each with 250 MHz (10.7-10.95 GHz or 11.2-11.45 GHz for downlink and 12.75-13.0 GHz or 13.0-13.25 GHz for uplink)</w:t>
      </w:r>
      <w:r w:rsidRPr="0042498F">
        <w:rPr>
          <w:b/>
        </w:rPr>
        <w:t xml:space="preserve"> </w:t>
      </w:r>
      <w:r w:rsidRPr="0042498F">
        <w:t>and notify under Article </w:t>
      </w:r>
      <w:r w:rsidRPr="0013032A">
        <w:rPr>
          <w:b/>
        </w:rPr>
        <w:t>8</w:t>
      </w:r>
      <w:r w:rsidRPr="0042498F">
        <w:t xml:space="preserve"> and bring into use only one of the two blocks/sub-bands each with 250 MHz (10.7-10.95 GHz or 11.2-11.45 GHz for downlink and 12.75-13.0 GHz or 13.0-13.25 GHz for uplink)</w:t>
      </w:r>
      <w:r w:rsidRPr="0042498F">
        <w:rPr>
          <w:b/>
        </w:rPr>
        <w:t xml:space="preserve"> </w:t>
      </w:r>
      <w:r w:rsidRPr="0042498F">
        <w:t>or submit under paragraph 6.1 either of the two blocks/sub-bands each with 250 MHz (10.7-10.95 GHz or 11.2-11.45 GHz for downlink and 12.75-13.0 GHz or 13.0-13.25 GHz for uplink) and notify and bring into use under Article </w:t>
      </w:r>
      <w:r w:rsidRPr="0013032A">
        <w:rPr>
          <w:b/>
        </w:rPr>
        <w:t>8</w:t>
      </w:r>
      <w:r w:rsidRPr="0042498F">
        <w:t xml:space="preserve"> that block/sub-band. The Bureau shall process that block/sub-band as it has been submitted under Article </w:t>
      </w:r>
      <w:r w:rsidRPr="0013032A">
        <w:rPr>
          <w:b/>
        </w:rPr>
        <w:t>6</w:t>
      </w:r>
      <w:r w:rsidRPr="0042498F">
        <w:t xml:space="preserve"> and shall apply Article </w:t>
      </w:r>
      <w:r w:rsidRPr="0013032A">
        <w:rPr>
          <w:b/>
        </w:rPr>
        <w:t>8</w:t>
      </w:r>
      <w:r w:rsidRPr="0042498F">
        <w:t xml:space="preserve"> for that notified and brought into use block/sub-band and cancel the other block/sub-band from its database.</w:t>
      </w:r>
      <w:r w:rsidRPr="0042498F">
        <w:rPr>
          <w:sz w:val="16"/>
          <w:szCs w:val="16"/>
        </w:rPr>
        <w:t>     (WRC</w:t>
      </w:r>
      <w:r w:rsidRPr="0042498F">
        <w:rPr>
          <w:sz w:val="16"/>
          <w:szCs w:val="16"/>
        </w:rPr>
        <w:noBreakHyphen/>
        <w:t>19)</w:t>
      </w:r>
    </w:p>
    <w:p w14:paraId="413C89EF" w14:textId="77777777" w:rsidR="00267FCE" w:rsidRDefault="00267FCE" w:rsidP="00267FCE">
      <w:pPr>
        <w:pStyle w:val="Reasons"/>
      </w:pPr>
    </w:p>
    <w:p w14:paraId="4A847030" w14:textId="05665584" w:rsidR="00267FCE" w:rsidRDefault="00267FCE" w:rsidP="00267FCE">
      <w:pPr>
        <w:pStyle w:val="Proposal"/>
      </w:pPr>
      <w:r>
        <w:t>ADD</w:t>
      </w:r>
      <w:r>
        <w:tab/>
        <w:t>EUR/</w:t>
      </w:r>
      <w:r w:rsidR="006A093D">
        <w:t>16</w:t>
      </w:r>
      <w:r>
        <w:t>A19A3/3</w:t>
      </w:r>
    </w:p>
    <w:p w14:paraId="55D0BD86" w14:textId="77777777" w:rsidR="00267FCE" w:rsidRDefault="00267FCE" w:rsidP="00267FCE">
      <w:r>
        <w:rPr>
          <w:rStyle w:val="Artdef"/>
        </w:rPr>
        <w:t>6.17bis</w:t>
      </w:r>
      <w:r>
        <w:tab/>
      </w:r>
      <w:r w:rsidRPr="0042498F">
        <w:t>An administration that has submitted the notice for an additional use under § 6.1 may request the Bureau to enter into the List only one block/sub-band of 250 MHz (10.7-10.95 GHz or 11.2-11.45 GHz for downlink and 12.75-13.0 GHz or 13.0-13.25 GHz for uplink).</w:t>
      </w:r>
      <w:r w:rsidRPr="0042498F">
        <w:rPr>
          <w:sz w:val="16"/>
          <w:szCs w:val="16"/>
        </w:rPr>
        <w:t>     (WRC</w:t>
      </w:r>
      <w:r w:rsidRPr="0042498F">
        <w:rPr>
          <w:sz w:val="16"/>
          <w:szCs w:val="16"/>
        </w:rPr>
        <w:noBreakHyphen/>
        <w:t>19)</w:t>
      </w:r>
    </w:p>
    <w:p w14:paraId="4403A096" w14:textId="77777777" w:rsidR="00267FCE" w:rsidRDefault="00267FCE" w:rsidP="00267FCE">
      <w:pPr>
        <w:pStyle w:val="Reasons"/>
      </w:pPr>
    </w:p>
    <w:p w14:paraId="5A346B57" w14:textId="77777777" w:rsidR="00267FCE" w:rsidRDefault="00267FCE">
      <w:pPr>
        <w:tabs>
          <w:tab w:val="clear" w:pos="1134"/>
          <w:tab w:val="clear" w:pos="1871"/>
          <w:tab w:val="clear" w:pos="2268"/>
        </w:tabs>
        <w:overflowPunct/>
        <w:autoSpaceDE/>
        <w:autoSpaceDN/>
        <w:adjustRightInd/>
        <w:spacing w:before="0"/>
        <w:textAlignment w:val="auto"/>
      </w:pPr>
      <w:r>
        <w:br w:type="page"/>
      </w:r>
    </w:p>
    <w:p w14:paraId="2806C212" w14:textId="77777777" w:rsidR="00267FCE" w:rsidRPr="00267FCE" w:rsidRDefault="00267FCE" w:rsidP="00267FCE">
      <w:pPr>
        <w:pStyle w:val="Headingb"/>
        <w:rPr>
          <w:lang w:val="en-US"/>
        </w:rPr>
      </w:pPr>
      <w:r>
        <w:rPr>
          <w:lang w:val="en-US"/>
        </w:rPr>
        <w:lastRenderedPageBreak/>
        <w:t>3 Proposal for Issue C3</w:t>
      </w:r>
    </w:p>
    <w:p w14:paraId="265001BC" w14:textId="77777777" w:rsidR="0013032A" w:rsidRPr="00B819B9" w:rsidRDefault="0013032A" w:rsidP="0013032A">
      <w:pPr>
        <w:pStyle w:val="AppendixNo"/>
        <w:rPr>
          <w:lang w:val="en-US"/>
        </w:rPr>
      </w:pPr>
      <w:r w:rsidRPr="00B819B9">
        <w:rPr>
          <w:lang w:val="en-US"/>
        </w:rPr>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p>
    <w:p w14:paraId="665F50ED" w14:textId="77777777" w:rsidR="0013032A" w:rsidRPr="00C01EDF" w:rsidRDefault="0013032A" w:rsidP="0013032A">
      <w:pPr>
        <w:pStyle w:val="Appendixtitle"/>
        <w:rPr>
          <w:lang w:val="en-US"/>
        </w:rPr>
      </w:pPr>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p>
    <w:p w14:paraId="71B086CF" w14:textId="77777777" w:rsidR="0013032A" w:rsidRPr="001359FF" w:rsidRDefault="0013032A" w:rsidP="0013032A">
      <w:pPr>
        <w:pStyle w:val="AppArtNo"/>
        <w:rPr>
          <w:lang w:val="fr-CH"/>
        </w:rPr>
      </w:pPr>
      <w:r w:rsidRPr="001359FF">
        <w:rPr>
          <w:lang w:val="fr-CH"/>
        </w:rPr>
        <w:t>ARTICLE 6</w:t>
      </w:r>
      <w:r w:rsidRPr="001359FF">
        <w:rPr>
          <w:caps w:val="0"/>
          <w:sz w:val="16"/>
          <w:szCs w:val="16"/>
          <w:lang w:val="fr-CH"/>
        </w:rPr>
        <w:t>     (REV.WRC</w:t>
      </w:r>
      <w:r w:rsidRPr="001359FF">
        <w:rPr>
          <w:caps w:val="0"/>
          <w:sz w:val="16"/>
          <w:szCs w:val="16"/>
          <w:lang w:val="fr-CH"/>
        </w:rPr>
        <w:noBreakHyphen/>
        <w:t>15)</w:t>
      </w:r>
    </w:p>
    <w:p w14:paraId="1C30B6ED" w14:textId="77777777" w:rsidR="0013032A" w:rsidRPr="00C01EDF" w:rsidRDefault="0013032A" w:rsidP="0013032A">
      <w:pPr>
        <w:pStyle w:val="AppArttitle"/>
        <w:keepNext w:val="0"/>
        <w:keepLines w:val="0"/>
        <w:rPr>
          <w:lang w:val="en-US"/>
        </w:rPr>
      </w:pPr>
      <w:r w:rsidRPr="00C01EDF">
        <w:rPr>
          <w:lang w:val="en-US"/>
        </w:rPr>
        <w:t>Procedures for the conversion of an allotment into an assignment, for</w:t>
      </w:r>
      <w:r w:rsidRPr="00C01EDF">
        <w:rPr>
          <w:lang w:val="en-US"/>
        </w:rPr>
        <w:br/>
        <w:t>the introduction of an additional system or for the modification of</w:t>
      </w:r>
      <w:r w:rsidRPr="00C01EDF">
        <w:rPr>
          <w:lang w:val="en-US"/>
        </w:rPr>
        <w:br/>
        <w:t>an assignment in the List</w:t>
      </w:r>
      <w:r w:rsidRPr="000735D2">
        <w:rPr>
          <w:b w:val="0"/>
          <w:bCs/>
          <w:sz w:val="16"/>
          <w:szCs w:val="16"/>
          <w:lang w:val="en-US"/>
        </w:rPr>
        <w:t>     (WRC</w:t>
      </w:r>
      <w:r w:rsidRPr="000735D2">
        <w:rPr>
          <w:b w:val="0"/>
          <w:bCs/>
          <w:sz w:val="16"/>
          <w:szCs w:val="16"/>
          <w:lang w:val="en-US"/>
        </w:rPr>
        <w:noBreakHyphen/>
      </w:r>
      <w:r>
        <w:rPr>
          <w:b w:val="0"/>
          <w:bCs/>
          <w:sz w:val="16"/>
          <w:szCs w:val="16"/>
          <w:lang w:val="en-US"/>
        </w:rPr>
        <w:t>15</w:t>
      </w:r>
      <w:r w:rsidRPr="000735D2">
        <w:rPr>
          <w:b w:val="0"/>
          <w:bCs/>
          <w:sz w:val="16"/>
          <w:szCs w:val="16"/>
          <w:lang w:val="en-US"/>
        </w:rPr>
        <w:t>)</w:t>
      </w:r>
    </w:p>
    <w:p w14:paraId="13E6622A" w14:textId="7F4282BD" w:rsidR="0013032A" w:rsidRDefault="0013032A" w:rsidP="0013032A">
      <w:pPr>
        <w:pStyle w:val="Proposal"/>
      </w:pPr>
      <w:r>
        <w:t>ADD</w:t>
      </w:r>
      <w:r>
        <w:tab/>
        <w:t>EUR/</w:t>
      </w:r>
      <w:r w:rsidR="006A093D">
        <w:t>16</w:t>
      </w:r>
      <w:r>
        <w:t>A19A3/4</w:t>
      </w:r>
    </w:p>
    <w:p w14:paraId="0850A45A" w14:textId="77777777" w:rsidR="0013032A" w:rsidRDefault="0013032A" w:rsidP="0013032A">
      <w:r>
        <w:rPr>
          <w:rStyle w:val="Artdef"/>
        </w:rPr>
        <w:t>6.15bis</w:t>
      </w:r>
      <w:r>
        <w:tab/>
      </w:r>
      <w:r w:rsidRPr="0042498F">
        <w:rPr>
          <w:lang w:eastAsia="zh-CN"/>
        </w:rPr>
        <w:t>The course of actions described in §§ 6.13 to 6.15 do not apply to the agreement requested under</w:t>
      </w:r>
      <w:r w:rsidRPr="0042498F">
        <w:rPr>
          <w:iCs/>
          <w:lang w:eastAsia="zh-CN"/>
        </w:rPr>
        <w:t xml:space="preserve"> § 6.6</w:t>
      </w:r>
      <w:r w:rsidRPr="0042498F">
        <w:rPr>
          <w:lang w:eastAsia="zh-CN"/>
        </w:rPr>
        <w:t>.</w:t>
      </w:r>
      <w:r w:rsidRPr="0042498F">
        <w:rPr>
          <w:sz w:val="16"/>
          <w:szCs w:val="16"/>
        </w:rPr>
        <w:t>     (WRC</w:t>
      </w:r>
      <w:r w:rsidRPr="0042498F">
        <w:rPr>
          <w:sz w:val="16"/>
          <w:szCs w:val="16"/>
        </w:rPr>
        <w:noBreakHyphen/>
        <w:t>19)</w:t>
      </w:r>
    </w:p>
    <w:p w14:paraId="18BDC1ED" w14:textId="77777777" w:rsidR="0013032A" w:rsidRDefault="0013032A" w:rsidP="0013032A">
      <w:pPr>
        <w:pStyle w:val="Reasons"/>
      </w:pPr>
    </w:p>
    <w:p w14:paraId="42C56189" w14:textId="77777777" w:rsidR="0013032A" w:rsidRDefault="0013032A">
      <w:pPr>
        <w:tabs>
          <w:tab w:val="clear" w:pos="1134"/>
          <w:tab w:val="clear" w:pos="1871"/>
          <w:tab w:val="clear" w:pos="2268"/>
        </w:tabs>
        <w:overflowPunct/>
        <w:autoSpaceDE/>
        <w:autoSpaceDN/>
        <w:adjustRightInd/>
        <w:spacing w:before="0"/>
        <w:textAlignment w:val="auto"/>
      </w:pPr>
      <w:r>
        <w:br w:type="page"/>
      </w:r>
    </w:p>
    <w:p w14:paraId="293BA6B4" w14:textId="77777777" w:rsidR="0013032A" w:rsidRPr="00267FCE" w:rsidRDefault="0013032A" w:rsidP="0013032A">
      <w:pPr>
        <w:pStyle w:val="Headingb"/>
        <w:rPr>
          <w:lang w:val="en-US"/>
        </w:rPr>
      </w:pPr>
      <w:r>
        <w:rPr>
          <w:lang w:val="en-US"/>
        </w:rPr>
        <w:lastRenderedPageBreak/>
        <w:t>4 Proposal for Issue C4</w:t>
      </w:r>
    </w:p>
    <w:p w14:paraId="70770A60" w14:textId="77777777" w:rsidR="0013032A" w:rsidRPr="00B06821" w:rsidRDefault="0013032A" w:rsidP="0013032A">
      <w:pPr>
        <w:pStyle w:val="AppendixNo"/>
        <w:spacing w:before="0"/>
        <w:rPr>
          <w:vertAlign w:val="superscript"/>
          <w:lang w:val="en-US"/>
        </w:rPr>
      </w:pPr>
      <w:bookmarkStart w:id="16" w:name="_Toc454787466"/>
      <w:r w:rsidRPr="00B06821">
        <w:rPr>
          <w:lang w:val="en-US"/>
        </w:rPr>
        <w:t xml:space="preserve">APPENDIX </w:t>
      </w:r>
      <w:r w:rsidRPr="00B06821">
        <w:rPr>
          <w:rStyle w:val="href"/>
          <w:lang w:val="en-US"/>
        </w:rPr>
        <w:t>30</w:t>
      </w:r>
      <w:r w:rsidRPr="00B06821">
        <w:rPr>
          <w:lang w:val="en-US"/>
        </w:rPr>
        <w:t xml:space="preserve"> (</w:t>
      </w:r>
      <w:r w:rsidRPr="00354DCE">
        <w:t>REV</w:t>
      </w:r>
      <w:r w:rsidRPr="00B06821">
        <w:rPr>
          <w:lang w:val="en-US"/>
        </w:rPr>
        <w:t>.</w:t>
      </w:r>
      <w:r>
        <w:rPr>
          <w:lang w:val="en-US"/>
        </w:rPr>
        <w:t>WRC</w:t>
      </w:r>
      <w:r>
        <w:rPr>
          <w:lang w:val="en-US"/>
        </w:rPr>
        <w:noBreakHyphen/>
        <w:t>15</w:t>
      </w:r>
      <w:r w:rsidRPr="00B06821">
        <w:rPr>
          <w:lang w:val="en-US"/>
        </w:rPr>
        <w:t>)</w:t>
      </w:r>
      <w:bookmarkEnd w:id="16"/>
    </w:p>
    <w:p w14:paraId="21D5ED8D" w14:textId="77777777" w:rsidR="0013032A" w:rsidRDefault="0013032A" w:rsidP="0013032A">
      <w:pPr>
        <w:pStyle w:val="Appendixtitle"/>
        <w:rPr>
          <w:rFonts w:ascii="Times New Roman"/>
          <w:b w:val="0"/>
          <w:bCs/>
          <w:color w:val="000000"/>
          <w:sz w:val="16"/>
        </w:rPr>
      </w:pPr>
      <w:bookmarkStart w:id="17" w:name="_Toc330560547"/>
      <w:bookmarkStart w:id="18" w:name="_Toc454787467"/>
      <w:r w:rsidRPr="00821BE4">
        <w:t>Provisions for all services and associated Plans and List for</w:t>
      </w:r>
      <w:r w:rsidRPr="00821BE4">
        <w:br/>
        <w:t>the broadcasting-satellite service in the frequency bands</w:t>
      </w:r>
      <w:r w:rsidRPr="00821BE4">
        <w:br/>
        <w:t>11.7-12.2 GHz (in Region 3), 11.7-12.5 GHz (in Region 1)</w:t>
      </w:r>
      <w:r w:rsidRPr="00821BE4">
        <w:br/>
        <w:t>         and 12.2-12.7 GHz (in Region 2)</w:t>
      </w:r>
      <w:r>
        <w:rPr>
          <w:b w:val="0"/>
          <w:bCs/>
          <w:color w:val="000000"/>
          <w:sz w:val="16"/>
        </w:rPr>
        <w:t>  </w:t>
      </w:r>
      <w:r w:rsidRPr="00D41CE2">
        <w:rPr>
          <w:b w:val="0"/>
          <w:bCs/>
          <w:color w:val="000000"/>
          <w:sz w:val="16"/>
        </w:rPr>
        <w:t>  </w:t>
      </w:r>
      <w:r w:rsidRPr="00D41CE2">
        <w:rPr>
          <w:rFonts w:ascii="Times New Roman"/>
          <w:b w:val="0"/>
          <w:bCs/>
          <w:color w:val="000000"/>
          <w:sz w:val="16"/>
        </w:rPr>
        <w:t>(</w:t>
      </w:r>
      <w:r>
        <w:rPr>
          <w:rFonts w:ascii="Times New Roman"/>
          <w:b w:val="0"/>
          <w:bCs/>
          <w:color w:val="000000"/>
          <w:sz w:val="16"/>
        </w:rPr>
        <w:t>WRC</w:t>
      </w:r>
      <w:r>
        <w:rPr>
          <w:rFonts w:ascii="Times New Roman"/>
          <w:b w:val="0"/>
          <w:bCs/>
          <w:color w:val="000000"/>
          <w:sz w:val="16"/>
        </w:rPr>
        <w:noBreakHyphen/>
      </w:r>
      <w:r w:rsidRPr="00D41CE2">
        <w:rPr>
          <w:rFonts w:ascii="Times New Roman"/>
          <w:b w:val="0"/>
          <w:bCs/>
          <w:color w:val="000000"/>
          <w:sz w:val="16"/>
        </w:rPr>
        <w:t>03)</w:t>
      </w:r>
      <w:bookmarkEnd w:id="17"/>
      <w:bookmarkEnd w:id="18"/>
    </w:p>
    <w:p w14:paraId="27070A9F" w14:textId="77777777" w:rsidR="0013032A" w:rsidRPr="002A23C2" w:rsidRDefault="0013032A" w:rsidP="0013032A">
      <w:pPr>
        <w:pStyle w:val="AppArtNo"/>
        <w:rPr>
          <w:lang w:val="en-US"/>
        </w:rPr>
      </w:pPr>
      <w:r w:rsidRPr="002A23C2">
        <w:rPr>
          <w:lang w:val="en-US"/>
        </w:rPr>
        <w:t>ARTICLE  4</w:t>
      </w:r>
      <w:r w:rsidRPr="008D640A">
        <w:rPr>
          <w:sz w:val="16"/>
          <w:szCs w:val="16"/>
          <w:lang w:val="en-US"/>
        </w:rPr>
        <w:t>     (Rev.WRC</w:t>
      </w:r>
      <w:r w:rsidRPr="008D640A">
        <w:rPr>
          <w:sz w:val="16"/>
          <w:szCs w:val="16"/>
          <w:lang w:val="en-US"/>
        </w:rPr>
        <w:noBreakHyphen/>
      </w:r>
      <w:r>
        <w:rPr>
          <w:sz w:val="16"/>
          <w:szCs w:val="16"/>
          <w:lang w:val="en-US"/>
        </w:rPr>
        <w:t>15</w:t>
      </w:r>
      <w:r w:rsidRPr="008D640A">
        <w:rPr>
          <w:sz w:val="16"/>
          <w:szCs w:val="16"/>
          <w:lang w:val="en-US"/>
        </w:rPr>
        <w:t>)</w:t>
      </w:r>
    </w:p>
    <w:p w14:paraId="542F4BC7" w14:textId="77777777" w:rsidR="0013032A" w:rsidRDefault="0013032A" w:rsidP="0013032A">
      <w:pPr>
        <w:pStyle w:val="AppArttitle"/>
      </w:pPr>
      <w:r>
        <w:t xml:space="preserve">Procedures for modifications to the Region 2 Plan or </w:t>
      </w:r>
      <w:r>
        <w:br/>
        <w:t>for additional uses in Regions 1 and 3</w:t>
      </w:r>
    </w:p>
    <w:p w14:paraId="357AFF37" w14:textId="77777777" w:rsidR="0013032A" w:rsidRDefault="0013032A" w:rsidP="0013032A">
      <w:pPr>
        <w:pStyle w:val="Heading2"/>
      </w:pPr>
      <w:r>
        <w:t>4.1</w:t>
      </w:r>
      <w:r>
        <w:tab/>
        <w:t>Provisions applicable to Regions 1 and 3</w:t>
      </w:r>
    </w:p>
    <w:p w14:paraId="4A9DA65D" w14:textId="77777777" w:rsidR="0013032A" w:rsidRDefault="0013032A" w:rsidP="0013032A">
      <w:pPr>
        <w:pStyle w:val="Proposal"/>
      </w:pPr>
      <w:r>
        <w:t>NOC</w:t>
      </w:r>
    </w:p>
    <w:p w14:paraId="1D041F45" w14:textId="77777777" w:rsidR="0013032A" w:rsidRPr="002D0D75" w:rsidRDefault="0013032A" w:rsidP="0013032A">
      <w:r w:rsidRPr="00735E9E">
        <w:rPr>
          <w:rStyle w:val="Provsplit"/>
        </w:rPr>
        <w:t>4.1.12</w:t>
      </w:r>
      <w:r w:rsidRPr="002D0D75">
        <w:tab/>
        <w:t xml:space="preserve">If agreement has been reached with the administrations </w:t>
      </w:r>
      <w:r w:rsidRPr="003C5FC7">
        <w:t>identified in the publication referred to under § 4.1.5 above</w:t>
      </w:r>
      <w:r w:rsidRPr="002D0D75">
        <w:t>, the administration proposing the new or modified assignment may continue with the appropriate procedure in Article 5, and shall so inform the Bureau, indicating the final characteristics of the frequency assignment together with the names of the administrations with wh</w:t>
      </w:r>
      <w:r>
        <w:t>ich agreement has been reached.</w:t>
      </w:r>
      <w:r w:rsidRPr="002D0D75">
        <w:rPr>
          <w:sz w:val="16"/>
          <w:lang w:val="en-US"/>
        </w:rPr>
        <w:t>     (</w:t>
      </w:r>
      <w:r w:rsidRPr="002D0D75">
        <w:rPr>
          <w:sz w:val="16"/>
          <w:szCs w:val="16"/>
          <w:lang w:val="en-US"/>
        </w:rPr>
        <w:t>WRC</w:t>
      </w:r>
      <w:r w:rsidRPr="002D0D75">
        <w:rPr>
          <w:sz w:val="16"/>
          <w:szCs w:val="16"/>
          <w:lang w:val="en-US"/>
        </w:rPr>
        <w:noBreakHyphen/>
        <w:t>15)</w:t>
      </w:r>
    </w:p>
    <w:p w14:paraId="4230599B" w14:textId="77777777" w:rsidR="0013032A" w:rsidRDefault="0013032A" w:rsidP="0013032A">
      <w:pPr>
        <w:pStyle w:val="Reasons"/>
      </w:pPr>
    </w:p>
    <w:p w14:paraId="53EA6A58" w14:textId="1E696DA4" w:rsidR="0013032A" w:rsidRDefault="0013032A" w:rsidP="0013032A">
      <w:pPr>
        <w:pStyle w:val="Proposal"/>
      </w:pPr>
      <w:r>
        <w:t>MOD</w:t>
      </w:r>
      <w:r w:rsidR="003C354B">
        <w:tab/>
        <w:t>EUR/</w:t>
      </w:r>
      <w:r w:rsidR="006A093D">
        <w:t>16</w:t>
      </w:r>
      <w:r>
        <w:t>A19A3/</w:t>
      </w:r>
      <w:r w:rsidR="003C354B">
        <w:t>5</w:t>
      </w:r>
    </w:p>
    <w:p w14:paraId="62FEA668" w14:textId="77777777" w:rsidR="0013032A" w:rsidRPr="00F90A20" w:rsidRDefault="0013032A" w:rsidP="0013032A">
      <w:r w:rsidRPr="00735E9E">
        <w:rPr>
          <w:rStyle w:val="Provsplit"/>
        </w:rPr>
        <w:t>4.1.12</w:t>
      </w:r>
      <w:r w:rsidRPr="00735E9E">
        <w:rPr>
          <w:rStyle w:val="Provsplit"/>
          <w:i/>
          <w:iCs/>
        </w:rPr>
        <w:t>bis</w:t>
      </w:r>
      <w:r w:rsidRPr="00F90A20">
        <w:tab/>
        <w:t xml:space="preserve">In application of </w:t>
      </w:r>
      <w:r>
        <w:t>§ </w:t>
      </w:r>
      <w:r w:rsidRPr="00F90A20">
        <w:t xml:space="preserve">4.1.12, an administration may indicate the changes to the information communicated to the Bureau under </w:t>
      </w:r>
      <w:r>
        <w:t>§ </w:t>
      </w:r>
      <w:r w:rsidRPr="00F90A20">
        <w:t xml:space="preserve">4.1.3 and published under </w:t>
      </w:r>
      <w:r>
        <w:t>§ </w:t>
      </w:r>
      <w:r w:rsidRPr="00F90A20">
        <w:t>4.1.5</w:t>
      </w:r>
      <w:r>
        <w:t>.</w:t>
      </w:r>
      <w:ins w:id="19" w:author="CEPT" w:date="2019-07-23T10:15:00Z">
        <w:r w:rsidR="003C354B" w:rsidRPr="003C354B">
          <w:t xml:space="preserve"> </w:t>
        </w:r>
        <w:r w:rsidR="003C354B" w:rsidRPr="0042498F">
          <w:t>In submitting such information, noting the requirements of § 5.1.2, the administration may also request the Bureau to examine the submission in respect of notification under § 5.1.1.</w:t>
        </w:r>
      </w:ins>
      <w:r w:rsidRPr="00672737">
        <w:rPr>
          <w:sz w:val="16"/>
        </w:rPr>
        <w:t>     (</w:t>
      </w:r>
      <w:r>
        <w:rPr>
          <w:sz w:val="16"/>
        </w:rPr>
        <w:t>WRC</w:t>
      </w:r>
      <w:r>
        <w:rPr>
          <w:sz w:val="16"/>
        </w:rPr>
        <w:noBreakHyphen/>
      </w:r>
      <w:del w:id="20" w:author="CEPT" w:date="2019-07-23T10:16:00Z">
        <w:r w:rsidRPr="00F90A20" w:rsidDel="003C354B">
          <w:rPr>
            <w:sz w:val="16"/>
          </w:rPr>
          <w:delText>03</w:delText>
        </w:r>
      </w:del>
      <w:ins w:id="21" w:author="CEPT" w:date="2019-07-23T10:16:00Z">
        <w:r w:rsidR="003C354B">
          <w:rPr>
            <w:sz w:val="16"/>
          </w:rPr>
          <w:t>19</w:t>
        </w:r>
      </w:ins>
      <w:r w:rsidRPr="00F90A20">
        <w:rPr>
          <w:sz w:val="16"/>
        </w:rPr>
        <w:t>)</w:t>
      </w:r>
    </w:p>
    <w:p w14:paraId="5E42C7F5" w14:textId="77777777" w:rsidR="0013032A" w:rsidRDefault="0013032A" w:rsidP="0013032A">
      <w:pPr>
        <w:pStyle w:val="Reasons"/>
      </w:pPr>
    </w:p>
    <w:p w14:paraId="42FDFC96" w14:textId="77777777" w:rsidR="0013032A" w:rsidRPr="00F90A20" w:rsidRDefault="0013032A" w:rsidP="0013032A">
      <w:pPr>
        <w:pStyle w:val="Heading2"/>
      </w:pPr>
      <w:r w:rsidRPr="00F90A20">
        <w:t>4.2</w:t>
      </w:r>
      <w:r w:rsidRPr="00F90A20">
        <w:tab/>
        <w:t>Provisions applicable to Region 2</w:t>
      </w:r>
    </w:p>
    <w:p w14:paraId="24CFE6A1" w14:textId="0B999149" w:rsidR="0013032A" w:rsidRDefault="0013032A" w:rsidP="0013032A">
      <w:pPr>
        <w:pStyle w:val="Proposal"/>
      </w:pPr>
      <w:r>
        <w:t>MOD</w:t>
      </w:r>
      <w:r>
        <w:tab/>
        <w:t>EUR/</w:t>
      </w:r>
      <w:r w:rsidR="006A093D">
        <w:t>16</w:t>
      </w:r>
      <w:r>
        <w:t>A19A3/</w:t>
      </w:r>
      <w:r w:rsidR="003C354B">
        <w:t>6</w:t>
      </w:r>
    </w:p>
    <w:p w14:paraId="56CF63B0" w14:textId="77777777" w:rsidR="0013032A" w:rsidRPr="00532A93" w:rsidRDefault="0013032A" w:rsidP="0013032A">
      <w:pPr>
        <w:rPr>
          <w:lang w:val="en-US"/>
        </w:rPr>
      </w:pPr>
      <w:r w:rsidRPr="00020CC4">
        <w:rPr>
          <w:rStyle w:val="Provsplit"/>
        </w:rPr>
        <w:t>4.2.16</w:t>
      </w:r>
      <w:r w:rsidRPr="00020CC4">
        <w:rPr>
          <w:rStyle w:val="Provsplit"/>
          <w:i/>
          <w:iCs/>
        </w:rPr>
        <w:t>bis</w:t>
      </w:r>
      <w:r w:rsidRPr="00532A93">
        <w:tab/>
        <w:t xml:space="preserve">In application of </w:t>
      </w:r>
      <w:r>
        <w:t>§ </w:t>
      </w:r>
      <w:r w:rsidRPr="00532A93">
        <w:t xml:space="preserve">4.2.16, an administration may indicate the changes to the information communicated to the Bureau under </w:t>
      </w:r>
      <w:r>
        <w:t>§ </w:t>
      </w:r>
      <w:r w:rsidRPr="00532A93">
        <w:t xml:space="preserve">4.2.6 and published under </w:t>
      </w:r>
      <w:r>
        <w:t>§ </w:t>
      </w:r>
      <w:r w:rsidRPr="00532A93">
        <w:t>4.2.8</w:t>
      </w:r>
      <w:r w:rsidR="003C354B">
        <w:t xml:space="preserve">. </w:t>
      </w:r>
      <w:ins w:id="22" w:author="CEPT" w:date="2019-07-23T10:16:00Z">
        <w:r w:rsidR="003C354B" w:rsidRPr="0042498F">
          <w:t>In submitting such information, noting the requirements of § 5.1.6, the administration may also request the Bureau to examine the submission in respect of notification under § 5.1.</w:t>
        </w:r>
        <w:r w:rsidR="003C354B" w:rsidRPr="002C6AA9">
          <w:t>1.</w:t>
        </w:r>
      </w:ins>
      <w:r w:rsidRPr="00672737">
        <w:rPr>
          <w:sz w:val="16"/>
        </w:rPr>
        <w:t>     (</w:t>
      </w:r>
      <w:r>
        <w:rPr>
          <w:sz w:val="16"/>
        </w:rPr>
        <w:t>WRC</w:t>
      </w:r>
      <w:r>
        <w:rPr>
          <w:sz w:val="16"/>
        </w:rPr>
        <w:noBreakHyphen/>
      </w:r>
      <w:ins w:id="23" w:author="CEPT" w:date="2019-07-23T10:15:00Z">
        <w:r w:rsidR="003C354B">
          <w:rPr>
            <w:sz w:val="16"/>
          </w:rPr>
          <w:t>19</w:t>
        </w:r>
      </w:ins>
      <w:del w:id="24" w:author="CEPT" w:date="2019-07-23T10:15:00Z">
        <w:r w:rsidRPr="00532A93" w:rsidDel="003C354B">
          <w:rPr>
            <w:sz w:val="16"/>
          </w:rPr>
          <w:delText>03</w:delText>
        </w:r>
      </w:del>
      <w:r w:rsidRPr="00532A93">
        <w:rPr>
          <w:sz w:val="16"/>
        </w:rPr>
        <w:t>)</w:t>
      </w:r>
    </w:p>
    <w:p w14:paraId="6D302F6D" w14:textId="77777777" w:rsidR="0013032A" w:rsidRDefault="0013032A" w:rsidP="0013032A">
      <w:pPr>
        <w:pStyle w:val="Reasons"/>
      </w:pPr>
    </w:p>
    <w:p w14:paraId="6C98564A" w14:textId="77777777" w:rsidR="0013032A" w:rsidRPr="003705ED" w:rsidRDefault="0013032A" w:rsidP="0013032A">
      <w:pPr>
        <w:pStyle w:val="AppendixNo"/>
        <w:spacing w:before="0"/>
        <w:rPr>
          <w:lang w:val="en-US"/>
        </w:rPr>
      </w:pPr>
      <w:bookmarkStart w:id="25" w:name="_Toc454787482"/>
      <w:r w:rsidRPr="003705ED">
        <w:rPr>
          <w:lang w:val="en-US"/>
        </w:rPr>
        <w:lastRenderedPageBreak/>
        <w:t xml:space="preserve">APPENDIX </w:t>
      </w:r>
      <w:r w:rsidRPr="00ED18A7">
        <w:rPr>
          <w:rStyle w:val="href"/>
        </w:rPr>
        <w:t>30A</w:t>
      </w:r>
      <w:r w:rsidRPr="003705ED">
        <w:rPr>
          <w:lang w:val="en-US"/>
        </w:rPr>
        <w:t> (</w:t>
      </w:r>
      <w:r w:rsidRPr="00354DCE">
        <w:t>REV</w:t>
      </w:r>
      <w:r w:rsidRPr="003705ED">
        <w:rPr>
          <w:lang w:val="en-US"/>
        </w:rPr>
        <w:t>.</w:t>
      </w:r>
      <w:r>
        <w:rPr>
          <w:lang w:val="en-US"/>
        </w:rPr>
        <w:t>WRC</w:t>
      </w:r>
      <w:r>
        <w:rPr>
          <w:lang w:val="en-US"/>
        </w:rPr>
        <w:noBreakHyphen/>
        <w:t>15</w:t>
      </w:r>
      <w:r w:rsidRPr="003705ED">
        <w:rPr>
          <w:lang w:val="en-US"/>
        </w:rPr>
        <w:t>)</w:t>
      </w:r>
      <w:bookmarkEnd w:id="25"/>
    </w:p>
    <w:p w14:paraId="2B335217" w14:textId="77777777" w:rsidR="0013032A" w:rsidRPr="008C356D" w:rsidRDefault="0013032A" w:rsidP="0013032A">
      <w:pPr>
        <w:pStyle w:val="Appendixtitle"/>
        <w:rPr>
          <w:b w:val="0"/>
          <w:bCs/>
          <w:sz w:val="16"/>
          <w:lang w:val="en-US"/>
        </w:rPr>
      </w:pPr>
      <w:bookmarkStart w:id="26" w:name="_Toc330560563"/>
      <w:bookmarkStart w:id="27" w:name="_Toc454787483"/>
      <w:r w:rsidRPr="008C356D">
        <w:rPr>
          <w:lang w:val="en-US"/>
        </w:rPr>
        <w:t>Provisions and associated Plans and List for feeder links for the broadcasting-satellite service (11.7-12.5</w:t>
      </w:r>
      <w:r>
        <w:rPr>
          <w:lang w:val="en-US"/>
        </w:rPr>
        <w:t> GHz</w:t>
      </w:r>
      <w:r w:rsidRPr="008C356D">
        <w:rPr>
          <w:lang w:val="en-US"/>
        </w:rPr>
        <w:t xml:space="preserve"> in </w:t>
      </w:r>
      <w:r>
        <w:rPr>
          <w:lang w:val="en-US"/>
        </w:rPr>
        <w:t>Region </w:t>
      </w:r>
      <w:r w:rsidRPr="008C356D">
        <w:rPr>
          <w:lang w:val="en-US"/>
        </w:rPr>
        <w:t>1, 12.2-12.7</w:t>
      </w:r>
      <w:r>
        <w:rPr>
          <w:lang w:val="en-US"/>
        </w:rPr>
        <w:t> GHz</w:t>
      </w:r>
      <w:r w:rsidRPr="008C356D">
        <w:rPr>
          <w:lang w:val="en-US"/>
        </w:rPr>
        <w:br/>
        <w:t xml:space="preserve">in </w:t>
      </w:r>
      <w:r>
        <w:rPr>
          <w:lang w:val="en-US"/>
        </w:rPr>
        <w:t>Region </w:t>
      </w:r>
      <w:r w:rsidRPr="008C356D">
        <w:rPr>
          <w:lang w:val="en-US"/>
        </w:rPr>
        <w:t>2 and 11.7-12.2</w:t>
      </w:r>
      <w:r>
        <w:rPr>
          <w:lang w:val="en-US"/>
        </w:rPr>
        <w:t> GHz</w:t>
      </w:r>
      <w:r w:rsidRPr="008C356D">
        <w:rPr>
          <w:lang w:val="en-US"/>
        </w:rPr>
        <w:t xml:space="preserve"> in </w:t>
      </w:r>
      <w:r>
        <w:rPr>
          <w:lang w:val="en-US"/>
        </w:rPr>
        <w:t>Region </w:t>
      </w:r>
      <w:r w:rsidRPr="008C356D">
        <w:rPr>
          <w:lang w:val="en-US"/>
        </w:rPr>
        <w:t>3) in the frequency bands</w:t>
      </w:r>
      <w:r w:rsidRPr="008C356D">
        <w:rPr>
          <w:lang w:val="en-US"/>
        </w:rPr>
        <w:br/>
        <w:t>14.5-14.8</w:t>
      </w:r>
      <w:r>
        <w:rPr>
          <w:lang w:val="en-US"/>
        </w:rPr>
        <w:t> GHz</w:t>
      </w:r>
      <w:r w:rsidRPr="008C356D">
        <w:rPr>
          <w:lang w:val="en-US"/>
        </w:rPr>
        <w:t xml:space="preserve"> and 17.3-18.1</w:t>
      </w:r>
      <w:r>
        <w:rPr>
          <w:lang w:val="en-US"/>
        </w:rPr>
        <w:t> GHz</w:t>
      </w:r>
      <w:r w:rsidRPr="008C356D">
        <w:rPr>
          <w:lang w:val="en-US"/>
        </w:rPr>
        <w:t xml:space="preserve"> in </w:t>
      </w:r>
      <w:r>
        <w:rPr>
          <w:lang w:val="en-US"/>
        </w:rPr>
        <w:t>Regions </w:t>
      </w:r>
      <w:r w:rsidRPr="008C356D">
        <w:rPr>
          <w:lang w:val="en-US"/>
        </w:rPr>
        <w:t>1 and 3,</w:t>
      </w:r>
      <w:r w:rsidRPr="008C356D">
        <w:rPr>
          <w:lang w:val="en-US"/>
        </w:rPr>
        <w:br/>
        <w:t>and 17.3-17.8</w:t>
      </w:r>
      <w:r>
        <w:rPr>
          <w:lang w:val="en-US"/>
        </w:rPr>
        <w:t> GHz</w:t>
      </w:r>
      <w:r w:rsidRPr="008C356D">
        <w:rPr>
          <w:lang w:val="en-US"/>
        </w:rPr>
        <w:t xml:space="preserve"> in </w:t>
      </w:r>
      <w:r>
        <w:rPr>
          <w:lang w:val="en-US"/>
        </w:rPr>
        <w:t>Region </w:t>
      </w:r>
      <w:r w:rsidRPr="008C356D">
        <w:rPr>
          <w:lang w:val="en-US"/>
        </w:rPr>
        <w:t>2</w:t>
      </w:r>
      <w:r w:rsidRPr="00672737">
        <w:rPr>
          <w:b w:val="0"/>
          <w:bCs/>
          <w:sz w:val="16"/>
          <w:lang w:val="en-US"/>
        </w:rPr>
        <w:t>     (</w:t>
      </w:r>
      <w:r>
        <w:rPr>
          <w:rFonts w:asciiTheme="majorBidi" w:hAnsiTheme="majorBidi" w:cstheme="majorBidi"/>
          <w:b w:val="0"/>
          <w:bCs/>
          <w:sz w:val="16"/>
          <w:lang w:val="en-US"/>
        </w:rPr>
        <w:t>WRC</w:t>
      </w:r>
      <w:r>
        <w:rPr>
          <w:rFonts w:asciiTheme="majorBidi" w:hAnsiTheme="majorBidi" w:cstheme="majorBidi"/>
          <w:b w:val="0"/>
          <w:bCs/>
          <w:sz w:val="16"/>
          <w:lang w:val="en-US"/>
        </w:rPr>
        <w:noBreakHyphen/>
      </w:r>
      <w:r w:rsidRPr="00D92A15">
        <w:rPr>
          <w:rFonts w:asciiTheme="majorBidi" w:hAnsiTheme="majorBidi" w:cstheme="majorBidi"/>
          <w:b w:val="0"/>
          <w:bCs/>
          <w:sz w:val="16"/>
          <w:lang w:val="en-US"/>
        </w:rPr>
        <w:t>03)</w:t>
      </w:r>
      <w:bookmarkEnd w:id="26"/>
      <w:bookmarkEnd w:id="27"/>
    </w:p>
    <w:p w14:paraId="6AE103E9" w14:textId="77777777" w:rsidR="0013032A" w:rsidRPr="00755316" w:rsidRDefault="0013032A" w:rsidP="0013032A">
      <w:pPr>
        <w:pStyle w:val="AppArtNo"/>
        <w:tabs>
          <w:tab w:val="clear" w:pos="1134"/>
          <w:tab w:val="clear" w:pos="1871"/>
          <w:tab w:val="clear" w:pos="2268"/>
          <w:tab w:val="left" w:pos="1418"/>
        </w:tabs>
        <w:rPr>
          <w:sz w:val="16"/>
          <w:szCs w:val="16"/>
        </w:rPr>
      </w:pPr>
      <w:r w:rsidRPr="00755316">
        <w:t>ARTICLE 4</w:t>
      </w:r>
      <w:r w:rsidRPr="00755316">
        <w:rPr>
          <w:sz w:val="16"/>
          <w:szCs w:val="16"/>
        </w:rPr>
        <w:t>     (Rev.WRC</w:t>
      </w:r>
      <w:r w:rsidRPr="00755316">
        <w:rPr>
          <w:sz w:val="16"/>
          <w:szCs w:val="16"/>
        </w:rPr>
        <w:noBreakHyphen/>
        <w:t>15)</w:t>
      </w:r>
    </w:p>
    <w:p w14:paraId="555FED64" w14:textId="77777777" w:rsidR="0013032A" w:rsidRPr="00755316" w:rsidRDefault="0013032A" w:rsidP="0013032A">
      <w:pPr>
        <w:pStyle w:val="AppArttitle"/>
      </w:pPr>
      <w:r w:rsidRPr="00755316">
        <w:t xml:space="preserve">Procedures for modifications to the Region 2 feeder-link Plan </w:t>
      </w:r>
      <w:r w:rsidRPr="00755316">
        <w:br/>
        <w:t>or for additional uses in Regions 1 and 3</w:t>
      </w:r>
    </w:p>
    <w:p w14:paraId="5C22F6F5" w14:textId="77777777" w:rsidR="0013032A" w:rsidRPr="00755316" w:rsidRDefault="0013032A" w:rsidP="0013032A">
      <w:pPr>
        <w:pStyle w:val="Heading2"/>
      </w:pPr>
      <w:r w:rsidRPr="00755316">
        <w:t>4.1</w:t>
      </w:r>
      <w:r w:rsidRPr="00755316">
        <w:tab/>
        <w:t>Provisions applicable to Regions 1 and 3</w:t>
      </w:r>
    </w:p>
    <w:p w14:paraId="446908D8" w14:textId="77777777" w:rsidR="0013032A" w:rsidRDefault="0013032A" w:rsidP="0013032A">
      <w:pPr>
        <w:pStyle w:val="Proposal"/>
      </w:pPr>
      <w:r>
        <w:t>NOC</w:t>
      </w:r>
    </w:p>
    <w:p w14:paraId="0C851945" w14:textId="77777777" w:rsidR="0013032A" w:rsidRPr="002D0D75" w:rsidRDefault="0013032A" w:rsidP="0013032A">
      <w:pPr>
        <w:rPr>
          <w:sz w:val="16"/>
          <w:szCs w:val="16"/>
        </w:rPr>
      </w:pPr>
      <w:r w:rsidRPr="00E32DCC">
        <w:rPr>
          <w:rStyle w:val="Provsplit"/>
        </w:rPr>
        <w:t>4.1.12</w:t>
      </w:r>
      <w:r w:rsidRPr="002D0D75">
        <w:tab/>
        <w:t>If agreement has been reached with the administrations identified in the publication referred to under § 4.1.5 above, the administration proposing the new or modified assignment may continue with the appropriate procedure in Article 5 and shall inform the Bureau, indicating the final characteristics of the frequency assignment together with the names of the administrations with which agreement has been reached.</w:t>
      </w:r>
      <w:r w:rsidRPr="002D0D75">
        <w:rPr>
          <w:sz w:val="16"/>
          <w:lang w:val="en-US"/>
        </w:rPr>
        <w:t xml:space="preserve">      </w:t>
      </w:r>
      <w:r w:rsidRPr="002D0D75">
        <w:rPr>
          <w:sz w:val="16"/>
          <w:szCs w:val="16"/>
        </w:rPr>
        <w:t>(WRC-15)</w:t>
      </w:r>
    </w:p>
    <w:p w14:paraId="69271487" w14:textId="77777777" w:rsidR="0013032A" w:rsidRDefault="0013032A" w:rsidP="0013032A">
      <w:pPr>
        <w:pStyle w:val="Reasons"/>
      </w:pPr>
    </w:p>
    <w:p w14:paraId="1B4B5C2E" w14:textId="1E9B43D2" w:rsidR="0013032A" w:rsidRDefault="0013032A" w:rsidP="0013032A">
      <w:pPr>
        <w:pStyle w:val="Proposal"/>
      </w:pPr>
      <w:r>
        <w:t>MOD</w:t>
      </w:r>
      <w:r>
        <w:tab/>
        <w:t>EUR/</w:t>
      </w:r>
      <w:r w:rsidR="006A093D">
        <w:t>16</w:t>
      </w:r>
      <w:r>
        <w:t>A19A3/</w:t>
      </w:r>
      <w:r w:rsidR="003C354B">
        <w:t>7</w:t>
      </w:r>
    </w:p>
    <w:p w14:paraId="351C2216" w14:textId="77777777" w:rsidR="0013032A" w:rsidRDefault="0013032A" w:rsidP="0013032A">
      <w:r w:rsidRPr="00E32DCC">
        <w:rPr>
          <w:rStyle w:val="Provsplit"/>
        </w:rPr>
        <w:t>4.1.12</w:t>
      </w:r>
      <w:r w:rsidRPr="00E32DCC">
        <w:rPr>
          <w:rStyle w:val="Provsplit"/>
          <w:i/>
          <w:iCs/>
        </w:rPr>
        <w:t>bis</w:t>
      </w:r>
      <w:r>
        <w:tab/>
        <w:t>In application of § 4.1.12, an administration may indicate the changes to the information communicated to the Bureau under § 4.1.3 and published under § 4.1.5.</w:t>
      </w:r>
      <w:ins w:id="28" w:author="CEPT" w:date="2019-07-23T10:18:00Z">
        <w:r w:rsidR="003C354B" w:rsidRPr="003C354B">
          <w:t xml:space="preserve"> </w:t>
        </w:r>
        <w:r w:rsidR="003C354B" w:rsidRPr="00082AE6">
          <w:t>In submitting such information, noting the requirements of § 5.1.6, the administration may also request the Bureau to examine the submission in respect of notification under § 5.1.2.</w:t>
        </w:r>
      </w:ins>
      <w:r w:rsidRPr="00672737">
        <w:rPr>
          <w:sz w:val="16"/>
        </w:rPr>
        <w:t>     (</w:t>
      </w:r>
      <w:r>
        <w:rPr>
          <w:sz w:val="16"/>
        </w:rPr>
        <w:t>WRC</w:t>
      </w:r>
      <w:r>
        <w:rPr>
          <w:sz w:val="16"/>
        </w:rPr>
        <w:noBreakHyphen/>
      </w:r>
      <w:del w:id="29" w:author="CEPT" w:date="2019-07-23T10:18:00Z">
        <w:r w:rsidDel="003C354B">
          <w:rPr>
            <w:sz w:val="16"/>
          </w:rPr>
          <w:delText>03</w:delText>
        </w:r>
      </w:del>
      <w:ins w:id="30" w:author="CEPT" w:date="2019-07-23T10:18:00Z">
        <w:r w:rsidR="003C354B">
          <w:rPr>
            <w:sz w:val="16"/>
          </w:rPr>
          <w:t>19</w:t>
        </w:r>
      </w:ins>
      <w:r>
        <w:rPr>
          <w:sz w:val="16"/>
        </w:rPr>
        <w:t>)</w:t>
      </w:r>
    </w:p>
    <w:p w14:paraId="13546383" w14:textId="77777777" w:rsidR="0013032A" w:rsidRDefault="0013032A" w:rsidP="0013032A">
      <w:pPr>
        <w:pStyle w:val="Reasons"/>
      </w:pPr>
    </w:p>
    <w:p w14:paraId="277A50F0" w14:textId="77777777" w:rsidR="0013032A" w:rsidRPr="00CE0271" w:rsidRDefault="0013032A" w:rsidP="0013032A">
      <w:pPr>
        <w:pStyle w:val="Heading2"/>
        <w:rPr>
          <w:lang w:val="en-US"/>
        </w:rPr>
      </w:pPr>
      <w:r w:rsidRPr="00CE0271">
        <w:rPr>
          <w:lang w:val="en-US"/>
        </w:rPr>
        <w:t>4.2</w:t>
      </w:r>
      <w:r w:rsidRPr="00CE0271">
        <w:rPr>
          <w:lang w:val="en-US"/>
        </w:rPr>
        <w:tab/>
        <w:t xml:space="preserve">Provisions applicable to </w:t>
      </w:r>
      <w:r>
        <w:rPr>
          <w:lang w:val="en-US"/>
        </w:rPr>
        <w:t>Region </w:t>
      </w:r>
      <w:r w:rsidRPr="00CE0271">
        <w:rPr>
          <w:lang w:val="en-US"/>
        </w:rPr>
        <w:t>2</w:t>
      </w:r>
    </w:p>
    <w:p w14:paraId="1A7FD172" w14:textId="449F020C" w:rsidR="0013032A" w:rsidRDefault="0013032A" w:rsidP="0013032A">
      <w:pPr>
        <w:pStyle w:val="Proposal"/>
      </w:pPr>
      <w:r>
        <w:t>MOD</w:t>
      </w:r>
      <w:r>
        <w:tab/>
      </w:r>
      <w:r w:rsidR="006A093D">
        <w:t>EUR/16</w:t>
      </w:r>
      <w:r>
        <w:t>A19A3/</w:t>
      </w:r>
      <w:r w:rsidR="001A1049">
        <w:t>8</w:t>
      </w:r>
    </w:p>
    <w:p w14:paraId="3492B61E" w14:textId="77777777" w:rsidR="0013032A" w:rsidRDefault="0013032A" w:rsidP="0013032A">
      <w:r w:rsidRPr="00E32DCC">
        <w:rPr>
          <w:rStyle w:val="Provsplit"/>
        </w:rPr>
        <w:t>4.2.16</w:t>
      </w:r>
      <w:r w:rsidRPr="00E32DCC">
        <w:rPr>
          <w:rStyle w:val="Provsplit"/>
          <w:i/>
          <w:iCs/>
        </w:rPr>
        <w:t>bis</w:t>
      </w:r>
      <w:r>
        <w:tab/>
        <w:t>In application of § 4.2.16, an administration may indicate the changes to the information communicated to the Bureau under § 4.2.6 and published under § 4.2.8.</w:t>
      </w:r>
      <w:ins w:id="31" w:author="CEPT" w:date="2019-07-23T11:09:00Z">
        <w:r w:rsidR="001A1049" w:rsidRPr="001A1049">
          <w:t xml:space="preserve"> </w:t>
        </w:r>
        <w:r w:rsidR="001A1049" w:rsidRPr="00082AE6">
          <w:t>In submitting such information, noting the requirements of § 5.1.6, the administration may also request the Bureau to examine the submission in respect of notification under § 5.1.2.</w:t>
        </w:r>
      </w:ins>
      <w:r w:rsidRPr="00672737">
        <w:rPr>
          <w:sz w:val="16"/>
        </w:rPr>
        <w:t>     (</w:t>
      </w:r>
      <w:r>
        <w:rPr>
          <w:sz w:val="16"/>
        </w:rPr>
        <w:t>WRC</w:t>
      </w:r>
      <w:r>
        <w:rPr>
          <w:sz w:val="16"/>
        </w:rPr>
        <w:noBreakHyphen/>
      </w:r>
      <w:del w:id="32" w:author="CEPT" w:date="2019-07-23T11:09:00Z">
        <w:r w:rsidDel="001A1049">
          <w:rPr>
            <w:sz w:val="16"/>
          </w:rPr>
          <w:delText>03</w:delText>
        </w:r>
      </w:del>
      <w:ins w:id="33" w:author="CEPT" w:date="2019-07-23T11:09:00Z">
        <w:r w:rsidR="001A1049">
          <w:rPr>
            <w:sz w:val="16"/>
          </w:rPr>
          <w:t>19</w:t>
        </w:r>
      </w:ins>
      <w:r>
        <w:rPr>
          <w:sz w:val="16"/>
        </w:rPr>
        <w:t>)</w:t>
      </w:r>
    </w:p>
    <w:p w14:paraId="7B615D1C" w14:textId="77777777" w:rsidR="0013032A" w:rsidRDefault="0013032A" w:rsidP="0013032A">
      <w:pPr>
        <w:pStyle w:val="Reasons"/>
      </w:pPr>
    </w:p>
    <w:p w14:paraId="613DEE8F" w14:textId="77777777" w:rsidR="0013032A" w:rsidRDefault="0013032A">
      <w:pPr>
        <w:tabs>
          <w:tab w:val="clear" w:pos="1134"/>
          <w:tab w:val="clear" w:pos="1871"/>
          <w:tab w:val="clear" w:pos="2268"/>
        </w:tabs>
        <w:overflowPunct/>
        <w:autoSpaceDE/>
        <w:autoSpaceDN/>
        <w:adjustRightInd/>
        <w:spacing w:before="0"/>
        <w:textAlignment w:val="auto"/>
      </w:pPr>
      <w:r>
        <w:br w:type="page"/>
      </w:r>
    </w:p>
    <w:p w14:paraId="1FF5D9AA" w14:textId="77777777" w:rsidR="001A1049" w:rsidRPr="00267FCE" w:rsidRDefault="001A1049" w:rsidP="001A1049">
      <w:pPr>
        <w:pStyle w:val="Headingb"/>
        <w:rPr>
          <w:lang w:val="en-US"/>
        </w:rPr>
      </w:pPr>
      <w:r>
        <w:rPr>
          <w:lang w:val="en-US"/>
        </w:rPr>
        <w:lastRenderedPageBreak/>
        <w:t>5 Proposal for Issue C5</w:t>
      </w:r>
    </w:p>
    <w:p w14:paraId="35AC0FF2" w14:textId="77777777" w:rsidR="001A1049" w:rsidRPr="00667882" w:rsidRDefault="001A1049" w:rsidP="001A1049">
      <w:pPr>
        <w:pStyle w:val="ArtNo"/>
        <w:spacing w:before="0"/>
      </w:pPr>
      <w:bookmarkStart w:id="34" w:name="_Toc327956595"/>
      <w:bookmarkStart w:id="35" w:name="_Toc451865304"/>
      <w:r w:rsidRPr="00FB3369">
        <w:t>ARTICLE</w:t>
      </w:r>
      <w:r w:rsidRPr="00D41CE2">
        <w:t xml:space="preserve"> </w:t>
      </w:r>
      <w:r w:rsidRPr="00667882">
        <w:rPr>
          <w:rStyle w:val="href"/>
          <w:noProof/>
          <w:lang w:val="en-CA"/>
        </w:rPr>
        <w:t>11</w:t>
      </w:r>
      <w:bookmarkEnd w:id="34"/>
      <w:bookmarkEnd w:id="35"/>
    </w:p>
    <w:p w14:paraId="24EC91CE" w14:textId="77777777" w:rsidR="001A1049" w:rsidRPr="00D41CE2" w:rsidRDefault="001A1049" w:rsidP="001A1049">
      <w:pPr>
        <w:pStyle w:val="Arttitle"/>
        <w:spacing w:before="120"/>
        <w:rPr>
          <w:sz w:val="16"/>
          <w:szCs w:val="16"/>
        </w:rPr>
      </w:pPr>
      <w:bookmarkStart w:id="36" w:name="_Toc327956596"/>
      <w:bookmarkStart w:id="37" w:name="_Toc451865305"/>
      <w:r w:rsidRPr="00D41CE2">
        <w:t xml:space="preserve">Notification and recording of frequency </w:t>
      </w:r>
      <w:r w:rsidRPr="00D41CE2">
        <w:br/>
        <w:t>assignments</w:t>
      </w:r>
      <w:r w:rsidRPr="00577A24">
        <w:rPr>
          <w:b w:val="0"/>
          <w:bCs/>
          <w:sz w:val="16"/>
          <w:szCs w:val="16"/>
        </w:rPr>
        <w:t>   </w:t>
      </w:r>
      <w:r w:rsidRPr="003D1979">
        <w:rPr>
          <w:b w:val="0"/>
          <w:bCs/>
          <w:sz w:val="16"/>
          <w:szCs w:val="16"/>
        </w:rPr>
        <w:t> (WRC</w:t>
      </w:r>
      <w:r w:rsidRPr="003D1979">
        <w:rPr>
          <w:b w:val="0"/>
          <w:bCs/>
          <w:sz w:val="16"/>
          <w:szCs w:val="16"/>
        </w:rPr>
        <w:noBreakHyphen/>
        <w:t>1</w:t>
      </w:r>
      <w:r>
        <w:rPr>
          <w:b w:val="0"/>
          <w:bCs/>
          <w:sz w:val="16"/>
          <w:szCs w:val="16"/>
        </w:rPr>
        <w:t>5</w:t>
      </w:r>
      <w:r w:rsidRPr="003D1979">
        <w:rPr>
          <w:b w:val="0"/>
          <w:bCs/>
          <w:sz w:val="16"/>
          <w:szCs w:val="16"/>
        </w:rPr>
        <w:t>)</w:t>
      </w:r>
      <w:bookmarkEnd w:id="36"/>
      <w:bookmarkEnd w:id="37"/>
    </w:p>
    <w:p w14:paraId="22A24BFA" w14:textId="77777777" w:rsidR="001A1049" w:rsidRDefault="001A1049" w:rsidP="001A1049">
      <w:pPr>
        <w:pStyle w:val="Section1"/>
        <w:keepNext/>
        <w:rPr>
          <w:lang w:val="en-US"/>
        </w:rPr>
      </w:pPr>
      <w:r>
        <w:rPr>
          <w:lang w:val="en-US"/>
        </w:rPr>
        <w:t xml:space="preserve">Section II − Examination of notices and recording of frequency assignments </w:t>
      </w:r>
      <w:r>
        <w:rPr>
          <w:lang w:val="en-US"/>
        </w:rPr>
        <w:br/>
        <w:t xml:space="preserve">in the </w:t>
      </w:r>
      <w:r w:rsidRPr="00200E6D">
        <w:t>Master</w:t>
      </w:r>
      <w:r>
        <w:rPr>
          <w:lang w:val="en-US"/>
        </w:rPr>
        <w:t xml:space="preserve"> Register</w:t>
      </w:r>
    </w:p>
    <w:p w14:paraId="47497BE1" w14:textId="311E2689" w:rsidR="001A1049" w:rsidRDefault="001A1049" w:rsidP="001A1049">
      <w:pPr>
        <w:pStyle w:val="Proposal"/>
      </w:pPr>
      <w:r>
        <w:t>MOD</w:t>
      </w:r>
      <w:r>
        <w:tab/>
        <w:t>EUR/</w:t>
      </w:r>
      <w:r w:rsidR="006A093D">
        <w:t>16</w:t>
      </w:r>
      <w:r>
        <w:t>A19A3/9</w:t>
      </w:r>
    </w:p>
    <w:p w14:paraId="69223A35" w14:textId="77777777" w:rsidR="001A1049" w:rsidRPr="00D175F1" w:rsidRDefault="001A1049" w:rsidP="001A1049">
      <w:r w:rsidRPr="00016385">
        <w:rPr>
          <w:rStyle w:val="Artdef"/>
        </w:rPr>
        <w:t>11.46</w:t>
      </w:r>
      <w:r w:rsidRPr="00D175F1">
        <w:rPr>
          <w:rStyle w:val="Artdef"/>
        </w:rPr>
        <w:tab/>
      </w:r>
      <w:r w:rsidRPr="00D175F1">
        <w:rPr>
          <w:rStyle w:val="Artdef"/>
        </w:rPr>
        <w:tab/>
      </w:r>
      <w:r w:rsidRPr="00D175F1">
        <w:t>In applying the provisions of this Article, any resubmitted notice which is received by the Bureau more than six months after the date on which the original notice was returned by the Bureau shall be considered to be a new notification with a new date of receipt</w:t>
      </w:r>
      <w:ins w:id="38" w:author="CEPT" w:date="2019-07-23T11:16:00Z">
        <w:r w:rsidRPr="0042498F">
          <w:rPr>
            <w:rStyle w:val="FootnoteReference"/>
          </w:rPr>
          <w:t>ADDx</w:t>
        </w:r>
      </w:ins>
      <w:r w:rsidRPr="00D175F1">
        <w:t xml:space="preserve">. For frequency assignments to a space station, should the new date of receipt of such a notice not comply with the period specified in </w:t>
      </w:r>
      <w:r>
        <w:t>No. </w:t>
      </w:r>
      <w:r w:rsidRPr="0000194C">
        <w:rPr>
          <w:rStyle w:val="ApprefBold0"/>
        </w:rPr>
        <w:t>11.44.1</w:t>
      </w:r>
      <w:r w:rsidRPr="00D175F1">
        <w:t xml:space="preserve"> or </w:t>
      </w:r>
      <w:r>
        <w:t>No. </w:t>
      </w:r>
      <w:r w:rsidRPr="0000194C">
        <w:rPr>
          <w:rStyle w:val="ApprefBold0"/>
        </w:rPr>
        <w:t>11.43A</w:t>
      </w:r>
      <w:r w:rsidRPr="00D175F1">
        <w:t xml:space="preserve">, as appropriate, the notice shall be returned to the notifying administration in the case of </w:t>
      </w:r>
      <w:r>
        <w:t>No. </w:t>
      </w:r>
      <w:r w:rsidRPr="0000194C">
        <w:rPr>
          <w:rStyle w:val="ApprefBold0"/>
        </w:rPr>
        <w:t>11.44.1</w:t>
      </w:r>
      <w:r w:rsidRPr="00D175F1">
        <w:t xml:space="preserve">, and the notice shall be examined as a new notice of a change in the characteristics of an assignment already recorded with a new date of receipt in the case of </w:t>
      </w:r>
      <w:r>
        <w:t>No. </w:t>
      </w:r>
      <w:r w:rsidRPr="0000194C">
        <w:rPr>
          <w:rStyle w:val="ApprefBold0"/>
        </w:rPr>
        <w:t>11.43A</w:t>
      </w:r>
      <w:r w:rsidRPr="00D175F1">
        <w:t>.</w:t>
      </w:r>
      <w:ins w:id="39" w:author="CEPT" w:date="2019-07-23T11:16:00Z">
        <w:r w:rsidRPr="00B510C9">
          <w:rPr>
            <w:lang w:eastAsia="ko-KR"/>
          </w:rPr>
          <w:t xml:space="preserve"> </w:t>
        </w:r>
        <w:r w:rsidRPr="0042498F">
          <w:rPr>
            <w:lang w:eastAsia="ko-KR"/>
          </w:rPr>
          <w:t>The Bureau shall reflect the resubmission within 30</w:t>
        </w:r>
        <w:r w:rsidRPr="0042498F">
          <w:t> </w:t>
        </w:r>
        <w:r w:rsidRPr="0042498F">
          <w:rPr>
            <w:lang w:eastAsia="ko-KR"/>
          </w:rPr>
          <w:t>days of receipt on the ITU website, as appropriate.</w:t>
        </w:r>
      </w:ins>
      <w:r w:rsidRPr="004406BD">
        <w:rPr>
          <w:sz w:val="16"/>
          <w:szCs w:val="16"/>
        </w:rPr>
        <w:t>     (</w:t>
      </w:r>
      <w:r>
        <w:rPr>
          <w:sz w:val="16"/>
          <w:szCs w:val="16"/>
        </w:rPr>
        <w:t>WRC</w:t>
      </w:r>
      <w:r>
        <w:rPr>
          <w:sz w:val="16"/>
          <w:szCs w:val="16"/>
        </w:rPr>
        <w:noBreakHyphen/>
      </w:r>
      <w:del w:id="40" w:author="CEPT" w:date="2019-07-23T11:16:00Z">
        <w:r w:rsidRPr="004406BD" w:rsidDel="00B510C9">
          <w:rPr>
            <w:sz w:val="16"/>
            <w:szCs w:val="16"/>
          </w:rPr>
          <w:delText>07</w:delText>
        </w:r>
      </w:del>
      <w:ins w:id="41" w:author="CEPT" w:date="2019-07-23T11:16:00Z">
        <w:r>
          <w:rPr>
            <w:sz w:val="16"/>
            <w:szCs w:val="16"/>
          </w:rPr>
          <w:t>19</w:t>
        </w:r>
      </w:ins>
      <w:r w:rsidRPr="004406BD">
        <w:rPr>
          <w:sz w:val="16"/>
          <w:szCs w:val="16"/>
        </w:rPr>
        <w:t>)</w:t>
      </w:r>
    </w:p>
    <w:p w14:paraId="611FEA6E" w14:textId="77777777" w:rsidR="00E40FF4" w:rsidRDefault="00E40FF4" w:rsidP="00E40FF4">
      <w:pPr>
        <w:pStyle w:val="Reasons"/>
      </w:pPr>
    </w:p>
    <w:p w14:paraId="20715C5F" w14:textId="1641F269" w:rsidR="001A1049" w:rsidRDefault="001A1049" w:rsidP="001A1049">
      <w:pPr>
        <w:pStyle w:val="Proposal"/>
      </w:pPr>
      <w:r>
        <w:t>ADD</w:t>
      </w:r>
      <w:r>
        <w:tab/>
        <w:t>EUR/</w:t>
      </w:r>
      <w:r w:rsidR="006A093D">
        <w:t>16</w:t>
      </w:r>
      <w:r>
        <w:t>A19A3/10</w:t>
      </w:r>
    </w:p>
    <w:p w14:paraId="37F17D42" w14:textId="77777777" w:rsidR="001A1049" w:rsidRPr="0042498F" w:rsidRDefault="001A1049" w:rsidP="001A1049">
      <w:pPr>
        <w:keepNext/>
      </w:pPr>
      <w:r w:rsidRPr="0042498F">
        <w:t>_______________</w:t>
      </w:r>
    </w:p>
    <w:p w14:paraId="465F1129" w14:textId="77777777" w:rsidR="001A1049" w:rsidRPr="0042498F" w:rsidRDefault="001A1049" w:rsidP="001A1049">
      <w:pPr>
        <w:pStyle w:val="FootnoteText"/>
      </w:pPr>
      <w:r w:rsidRPr="0042498F">
        <w:rPr>
          <w:rStyle w:val="FootnoteReference"/>
        </w:rPr>
        <w:t>x</w:t>
      </w:r>
      <w:r w:rsidRPr="0042498F">
        <w:t xml:space="preserve"> </w:t>
      </w:r>
      <w:r w:rsidRPr="0042498F">
        <w:tab/>
      </w:r>
      <w:r w:rsidRPr="0042498F">
        <w:rPr>
          <w:rStyle w:val="Artdef"/>
        </w:rPr>
        <w:t>11.46.1</w:t>
      </w:r>
      <w:r w:rsidRPr="0042498F">
        <w:rPr>
          <w:b/>
        </w:rPr>
        <w:tab/>
      </w:r>
      <w:r w:rsidRPr="0042498F">
        <w:t>If the resubmitted notice is not received by the Bureau within four months from the date on which the original notice was returned by the Bureau, the Bureau shall promptly send a reminder to the notifying administration.</w:t>
      </w:r>
      <w:r w:rsidRPr="0042498F">
        <w:rPr>
          <w:sz w:val="16"/>
          <w:szCs w:val="16"/>
        </w:rPr>
        <w:t>     (WRC</w:t>
      </w:r>
      <w:r w:rsidRPr="0042498F">
        <w:rPr>
          <w:sz w:val="16"/>
          <w:szCs w:val="16"/>
        </w:rPr>
        <w:noBreakHyphen/>
        <w:t>19)</w:t>
      </w:r>
    </w:p>
    <w:p w14:paraId="482236F9" w14:textId="77777777" w:rsidR="001A1049" w:rsidRDefault="001A1049" w:rsidP="001A1049">
      <w:pPr>
        <w:pStyle w:val="Reasons"/>
      </w:pPr>
    </w:p>
    <w:p w14:paraId="63A3C991" w14:textId="77777777" w:rsidR="005B674A" w:rsidRDefault="005B674A">
      <w:pPr>
        <w:tabs>
          <w:tab w:val="clear" w:pos="1134"/>
          <w:tab w:val="clear" w:pos="1871"/>
          <w:tab w:val="clear" w:pos="2268"/>
        </w:tabs>
        <w:overflowPunct/>
        <w:autoSpaceDE/>
        <w:autoSpaceDN/>
        <w:adjustRightInd/>
        <w:spacing w:before="0"/>
        <w:textAlignment w:val="auto"/>
      </w:pPr>
      <w:r>
        <w:br w:type="page"/>
      </w:r>
    </w:p>
    <w:p w14:paraId="1D78BB16" w14:textId="77777777" w:rsidR="005B674A" w:rsidRPr="00267FCE" w:rsidRDefault="005B674A" w:rsidP="005B674A">
      <w:pPr>
        <w:pStyle w:val="Headingb"/>
        <w:rPr>
          <w:lang w:val="en-US"/>
        </w:rPr>
      </w:pPr>
      <w:r>
        <w:rPr>
          <w:lang w:val="en-US"/>
        </w:rPr>
        <w:lastRenderedPageBreak/>
        <w:t>6 Proposal for Issue C6</w:t>
      </w:r>
    </w:p>
    <w:p w14:paraId="3BADF4B0" w14:textId="77777777" w:rsidR="005B674A" w:rsidRPr="00107360" w:rsidRDefault="005B674A" w:rsidP="005B674A">
      <w:pPr>
        <w:pStyle w:val="AppendixNo"/>
        <w:spacing w:before="0"/>
      </w:pPr>
      <w:bookmarkStart w:id="42" w:name="_Toc454787403"/>
      <w:r w:rsidRPr="00107360">
        <w:t xml:space="preserve">APPENDIX </w:t>
      </w:r>
      <w:r w:rsidRPr="00494285">
        <w:rPr>
          <w:rStyle w:val="href"/>
        </w:rPr>
        <w:t>4</w:t>
      </w:r>
      <w:r w:rsidRPr="00107360">
        <w:t xml:space="preserve"> (</w:t>
      </w:r>
      <w:r w:rsidRPr="003A053B">
        <w:t>REV</w:t>
      </w:r>
      <w:r>
        <w:t>.WRC</w:t>
      </w:r>
      <w:r>
        <w:noBreakHyphen/>
      </w:r>
      <w:r w:rsidRPr="00107360">
        <w:t>1</w:t>
      </w:r>
      <w:r>
        <w:t>5</w:t>
      </w:r>
      <w:r w:rsidRPr="00107360">
        <w:t>)</w:t>
      </w:r>
      <w:bookmarkEnd w:id="42"/>
    </w:p>
    <w:p w14:paraId="1B90D889" w14:textId="77777777" w:rsidR="005B674A" w:rsidRPr="00821BE4" w:rsidRDefault="005B674A" w:rsidP="005B674A">
      <w:pPr>
        <w:pStyle w:val="Appendixtitle"/>
        <w:keepNext w:val="0"/>
        <w:keepLines w:val="0"/>
      </w:pPr>
      <w:bookmarkStart w:id="43" w:name="_Toc328648889"/>
      <w:bookmarkStart w:id="44" w:name="_Toc454787404"/>
      <w:r w:rsidRPr="00821BE4">
        <w:t>Consolidated list and tables of characteristics for use in the</w:t>
      </w:r>
      <w:r w:rsidRPr="00821BE4">
        <w:br/>
        <w:t>application of the procedures of Chapter III</w:t>
      </w:r>
      <w:bookmarkEnd w:id="43"/>
      <w:bookmarkEnd w:id="44"/>
    </w:p>
    <w:p w14:paraId="1ECFB605" w14:textId="77777777" w:rsidR="005B674A" w:rsidRPr="00F5119C" w:rsidRDefault="005B674A" w:rsidP="005B674A">
      <w:pPr>
        <w:pStyle w:val="AnnexNo"/>
      </w:pPr>
      <w:bookmarkStart w:id="45" w:name="_Toc328648892"/>
      <w:bookmarkStart w:id="46" w:name="_Toc454787407"/>
      <w:r w:rsidRPr="00F5119C">
        <w:t>ANNEX 2</w:t>
      </w:r>
      <w:bookmarkEnd w:id="45"/>
      <w:bookmarkEnd w:id="46"/>
    </w:p>
    <w:p w14:paraId="2186A4C7" w14:textId="77777777" w:rsidR="005B674A" w:rsidRPr="001B7EA4" w:rsidRDefault="005B674A" w:rsidP="005B674A">
      <w:pPr>
        <w:pStyle w:val="Annextitle"/>
      </w:pPr>
      <w:bookmarkStart w:id="47" w:name="_Toc328648893"/>
      <w:bookmarkStart w:id="48" w:name="_Toc454787408"/>
      <w:r w:rsidRPr="001B7EA4">
        <w:t>Characteristics of satellite networks, earth stations</w:t>
      </w:r>
      <w:r w:rsidRPr="001B7EA4">
        <w:br/>
        <w:t>or radio astronomy stations</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47"/>
      <w:bookmarkEnd w:id="48"/>
    </w:p>
    <w:p w14:paraId="456C1A4B" w14:textId="77777777" w:rsidR="005B674A" w:rsidRPr="004046E7" w:rsidRDefault="005B674A" w:rsidP="005B674A">
      <w:pPr>
        <w:pStyle w:val="Headingb"/>
        <w:rPr>
          <w:lang w:val="en-GB"/>
        </w:rPr>
      </w:pPr>
      <w:r w:rsidRPr="004046E7">
        <w:rPr>
          <w:lang w:val="en-GB"/>
        </w:rPr>
        <w:t>Footnotes to Tables A, B, C and D</w:t>
      </w:r>
    </w:p>
    <w:p w14:paraId="5F398B55" w14:textId="77777777" w:rsidR="005B674A" w:rsidRDefault="005B674A" w:rsidP="005B674A">
      <w:pPr>
        <w:sectPr w:rsidR="005B674A" w:rsidSect="005B674A">
          <w:headerReference w:type="default" r:id="rId14"/>
          <w:footerReference w:type="even" r:id="rId15"/>
          <w:footerReference w:type="default" r:id="rId16"/>
          <w:footerReference w:type="first" r:id="rId17"/>
          <w:type w:val="continuous"/>
          <w:pgSz w:w="11907" w:h="16840" w:code="9"/>
          <w:pgMar w:top="1418" w:right="1134" w:bottom="1134" w:left="1134" w:header="567" w:footer="567" w:gutter="0"/>
          <w:cols w:space="720"/>
          <w:titlePg/>
          <w:docGrid w:linePitch="326"/>
        </w:sectPr>
      </w:pPr>
    </w:p>
    <w:p w14:paraId="3DA31EC9" w14:textId="63784509" w:rsidR="005B674A" w:rsidRDefault="005B674A" w:rsidP="005B674A">
      <w:pPr>
        <w:pStyle w:val="Proposal"/>
      </w:pPr>
      <w:r>
        <w:lastRenderedPageBreak/>
        <w:t>MOD</w:t>
      </w:r>
      <w:r>
        <w:tab/>
        <w:t>EUR/</w:t>
      </w:r>
      <w:r w:rsidR="006A093D">
        <w:t>16</w:t>
      </w:r>
      <w:r>
        <w:t>A19A3/11</w:t>
      </w:r>
    </w:p>
    <w:p w14:paraId="35E0D5DE" w14:textId="77777777" w:rsidR="005B674A" w:rsidRPr="00301CBE" w:rsidRDefault="005B674A" w:rsidP="005B674A">
      <w:pPr>
        <w:pStyle w:val="TableNo"/>
        <w:rPr>
          <w:rFonts w:ascii="Times New Roman Bold" w:hAnsi="Times New Roman Bold"/>
          <w:b/>
          <w:caps w:val="0"/>
        </w:rPr>
      </w:pPr>
      <w:r w:rsidRPr="00301CBE">
        <w:rPr>
          <w:rFonts w:ascii="Times New Roman Bold" w:hAnsi="Times New Roman Bold"/>
          <w:b/>
          <w:caps w:val="0"/>
        </w:rPr>
        <w:t>TABLE A</w:t>
      </w:r>
    </w:p>
    <w:p w14:paraId="0D797F1E" w14:textId="77777777" w:rsidR="005B674A" w:rsidRPr="00301CBE" w:rsidRDefault="005B674A" w:rsidP="005B674A">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sidRPr="0016125A">
        <w:rPr>
          <w:rFonts w:ascii="Times New Roman"/>
          <w:b w:val="0"/>
          <w:bCs/>
          <w:color w:val="000000"/>
          <w:sz w:val="16"/>
        </w:rPr>
        <w:t>(Rev.WRC</w:t>
      </w:r>
      <w:r w:rsidRPr="0016125A">
        <w:rPr>
          <w:rFonts w:ascii="Times New Roman"/>
          <w:b w:val="0"/>
          <w:bCs/>
          <w:color w:val="000000"/>
          <w:sz w:val="16"/>
        </w:rPr>
        <w:noBreakHyphen/>
        <w:t>1</w:t>
      </w:r>
      <w:ins w:id="49" w:author="CEPT" w:date="2019-07-23T11:23:00Z">
        <w:r>
          <w:rPr>
            <w:rFonts w:ascii="Times New Roman"/>
            <w:b w:val="0"/>
            <w:bCs/>
            <w:color w:val="000000"/>
            <w:sz w:val="16"/>
          </w:rPr>
          <w:t>9</w:t>
        </w:r>
      </w:ins>
      <w:del w:id="50" w:author="CEPT" w:date="2019-07-23T11:23:00Z">
        <w:r w:rsidRPr="0016125A" w:rsidDel="005B674A">
          <w:rPr>
            <w:rFonts w:ascii="Times New Roman"/>
            <w:b w:val="0"/>
            <w:bCs/>
            <w:color w:val="000000"/>
            <w:sz w:val="16"/>
          </w:rPr>
          <w:delText>5</w:delText>
        </w:r>
      </w:del>
      <w:r w:rsidRPr="0016125A">
        <w:rPr>
          <w:rFonts w:ascii="Times New Roman"/>
          <w:b w:val="0"/>
          <w:bCs/>
          <w:color w:val="000000"/>
          <w:sz w:val="16"/>
        </w:rPr>
        <w:t>)</w:t>
      </w:r>
    </w:p>
    <w:tbl>
      <w:tblPr>
        <w:tblW w:w="18426" w:type="dxa"/>
        <w:tblLayout w:type="fixed"/>
        <w:tblLook w:val="04A0" w:firstRow="1" w:lastRow="0" w:firstColumn="1" w:lastColumn="0" w:noHBand="0" w:noVBand="1"/>
      </w:tblPr>
      <w:tblGrid>
        <w:gridCol w:w="1149"/>
        <w:gridCol w:w="7835"/>
        <w:gridCol w:w="780"/>
        <w:gridCol w:w="885"/>
        <w:gridCol w:w="937"/>
        <w:gridCol w:w="1009"/>
        <w:gridCol w:w="667"/>
        <w:gridCol w:w="802"/>
        <w:gridCol w:w="873"/>
        <w:gridCol w:w="715"/>
        <w:gridCol w:w="855"/>
        <w:gridCol w:w="1324"/>
        <w:gridCol w:w="595"/>
      </w:tblGrid>
      <w:tr w:rsidR="005B674A" w:rsidRPr="00704FF6" w14:paraId="70355B77" w14:textId="77777777" w:rsidTr="005B674A">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14:paraId="090E50BB" w14:textId="77777777" w:rsidR="005B674A" w:rsidRPr="00704FF6" w:rsidRDefault="005B674A" w:rsidP="005B674A">
            <w:pPr>
              <w:jc w:val="center"/>
              <w:rPr>
                <w:rFonts w:asciiTheme="majorBidi" w:hAnsiTheme="majorBidi" w:cstheme="majorBidi"/>
                <w:b/>
                <w:bCs/>
                <w:sz w:val="16"/>
                <w:szCs w:val="16"/>
              </w:rPr>
            </w:pPr>
            <w:r w:rsidRPr="00704FF6">
              <w:rPr>
                <w:rFonts w:asciiTheme="majorBidi" w:hAnsiTheme="majorBidi" w:cstheme="majorBidi"/>
                <w:b/>
                <w:bCs/>
                <w:sz w:val="16"/>
                <w:szCs w:val="16"/>
              </w:rPr>
              <w:t>Items in Appendix</w:t>
            </w:r>
          </w:p>
        </w:tc>
        <w:tc>
          <w:tcPr>
            <w:tcW w:w="7835" w:type="dxa"/>
            <w:tcBorders>
              <w:top w:val="single" w:sz="12" w:space="0" w:color="auto"/>
              <w:left w:val="double" w:sz="6" w:space="0" w:color="auto"/>
              <w:bottom w:val="single" w:sz="12" w:space="0" w:color="auto"/>
              <w:right w:val="double" w:sz="4" w:space="0" w:color="auto"/>
            </w:tcBorders>
            <w:shd w:val="clear" w:color="auto" w:fill="auto"/>
            <w:vAlign w:val="center"/>
            <w:hideMark/>
          </w:tcPr>
          <w:p w14:paraId="053BDD92" w14:textId="77777777" w:rsidR="005B674A" w:rsidRPr="00704FF6" w:rsidRDefault="005B674A" w:rsidP="005B674A">
            <w:pPr>
              <w:jc w:val="center"/>
              <w:rPr>
                <w:rFonts w:asciiTheme="majorBidi" w:hAnsiTheme="majorBidi" w:cstheme="majorBidi"/>
                <w:b/>
                <w:bCs/>
                <w:i/>
                <w:iCs/>
                <w:sz w:val="16"/>
                <w:szCs w:val="16"/>
              </w:rPr>
            </w:pPr>
            <w:r w:rsidRPr="00704FF6">
              <w:rPr>
                <w:rFonts w:asciiTheme="majorBidi" w:hAnsiTheme="majorBidi" w:cstheme="majorBidi"/>
                <w:b/>
                <w:bCs/>
                <w:i/>
                <w:iCs/>
                <w:sz w:val="16"/>
                <w:szCs w:val="16"/>
              </w:rPr>
              <w:t xml:space="preserve">A </w:t>
            </w:r>
            <w:r w:rsidRPr="00704FF6">
              <w:rPr>
                <w:rFonts w:asciiTheme="majorBidi" w:hAnsiTheme="majorBidi" w:cstheme="majorBidi"/>
                <w:b/>
                <w:bCs/>
                <w:i/>
                <w:iCs/>
                <w:sz w:val="16"/>
                <w:szCs w:val="16"/>
                <w:vertAlign w:val="superscript"/>
              </w:rPr>
              <w:t>_</w:t>
            </w:r>
            <w:r w:rsidRPr="00704FF6">
              <w:rPr>
                <w:rFonts w:asciiTheme="majorBidi" w:hAnsiTheme="majorBidi" w:cstheme="majorBidi"/>
                <w:b/>
                <w:bCs/>
                <w:i/>
                <w:iCs/>
                <w:sz w:val="16"/>
                <w:szCs w:val="16"/>
              </w:rPr>
              <w:t xml:space="preserve"> GENERAL CHARACTERISTICS OF THE SATELLITE NETWORK, </w:t>
            </w:r>
            <w:r w:rsidRPr="00704FF6">
              <w:rPr>
                <w:rFonts w:asciiTheme="majorBidi" w:hAnsiTheme="majorBidi" w:cstheme="majorBidi"/>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64AFD007" w14:textId="77777777" w:rsidR="005B674A" w:rsidRPr="00704FF6" w:rsidRDefault="005B674A" w:rsidP="005B674A">
            <w:pPr>
              <w:spacing w:before="40" w:after="40"/>
              <w:jc w:val="center"/>
              <w:rPr>
                <w:rFonts w:asciiTheme="majorBidi" w:hAnsiTheme="majorBidi" w:cstheme="majorBidi"/>
                <w:b/>
                <w:bCs/>
                <w:sz w:val="16"/>
                <w:szCs w:val="16"/>
              </w:rPr>
            </w:pPr>
            <w:r w:rsidRPr="00704FF6">
              <w:rPr>
                <w:rFonts w:asciiTheme="majorBidi" w:hAnsiTheme="majorBidi" w:cstheme="majorBidi"/>
                <w:b/>
                <w:bCs/>
                <w:sz w:val="16"/>
                <w:szCs w:val="16"/>
              </w:rPr>
              <w:t>Advance publication of a geostationary-</w:t>
            </w:r>
            <w:r w:rsidRPr="00704FF6">
              <w:rPr>
                <w:rFonts w:asciiTheme="majorBidi" w:hAnsiTheme="majorBidi" w:cstheme="majorBidi"/>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7CC79E7" w14:textId="77777777" w:rsidR="005B674A" w:rsidRPr="00704FF6" w:rsidRDefault="005B674A" w:rsidP="005B67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Advance publication of a non-geostationary-satellite network subject to coordination under Section II </w:t>
            </w:r>
            <w:r>
              <w:rPr>
                <w:rFonts w:asciiTheme="majorBidi" w:hAnsiTheme="majorBidi" w:cstheme="majorBidi"/>
                <w:b/>
                <w:bCs/>
                <w:sz w:val="16"/>
                <w:szCs w:val="16"/>
              </w:rPr>
              <w:br/>
            </w:r>
            <w:r w:rsidRPr="00704FF6">
              <w:rPr>
                <w:rFonts w:asciiTheme="majorBidi" w:hAnsiTheme="majorBidi" w:cstheme="majorBidi"/>
                <w:b/>
                <w:bCs/>
                <w:sz w:val="16"/>
                <w:szCs w:val="16"/>
              </w:rP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A6D7933" w14:textId="77777777" w:rsidR="005B674A" w:rsidRPr="00704FF6" w:rsidRDefault="005B674A" w:rsidP="005B67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Advance publication of a non-geostationary-satellite network not subject to coordination under Section II </w:t>
            </w:r>
            <w:r>
              <w:rPr>
                <w:rFonts w:asciiTheme="majorBidi" w:hAnsiTheme="majorBidi" w:cstheme="majorBidi"/>
                <w:b/>
                <w:bCs/>
                <w:sz w:val="16"/>
                <w:szCs w:val="16"/>
              </w:rPr>
              <w:br/>
            </w:r>
            <w:r w:rsidRPr="00704FF6">
              <w:rPr>
                <w:rFonts w:asciiTheme="majorBidi" w:hAnsiTheme="majorBidi" w:cstheme="majorBidi"/>
                <w:b/>
                <w:bCs/>
                <w:sz w:val="16"/>
                <w:szCs w:val="16"/>
              </w:rP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24CF4AAF" w14:textId="77777777" w:rsidR="005B674A" w:rsidRPr="00704FF6" w:rsidRDefault="005B674A" w:rsidP="005B67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3F70D50B" w14:textId="77777777" w:rsidR="005B674A" w:rsidRPr="00704FF6" w:rsidRDefault="005B674A" w:rsidP="005B67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66A9ED0C" w14:textId="77777777" w:rsidR="005B674A" w:rsidRPr="00704FF6" w:rsidRDefault="005B674A" w:rsidP="005B67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Notification or coordination of an earth station (including notification under </w:t>
            </w:r>
            <w:r w:rsidRPr="00704FF6">
              <w:rPr>
                <w:rFonts w:asciiTheme="majorBidi" w:hAnsiTheme="majorBidi" w:cstheme="majorBidi"/>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1FF7CE56" w14:textId="77777777" w:rsidR="005B674A" w:rsidRPr="00704FF6" w:rsidRDefault="005B674A" w:rsidP="005B67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Notice for a satellite network in the broadcasting-satellite service under </w:t>
            </w:r>
            <w:r>
              <w:rPr>
                <w:rFonts w:asciiTheme="majorBidi" w:hAnsiTheme="majorBidi" w:cstheme="majorBidi"/>
                <w:b/>
                <w:bCs/>
                <w:sz w:val="16"/>
                <w:szCs w:val="16"/>
              </w:rPr>
              <w:br/>
            </w:r>
            <w:r w:rsidRPr="00704FF6">
              <w:rPr>
                <w:rFonts w:asciiTheme="majorBidi" w:hAnsiTheme="majorBidi" w:cstheme="majorBidi"/>
                <w:b/>
                <w:bCs/>
                <w:sz w:val="16"/>
                <w:szCs w:val="16"/>
              </w:rP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0B37F14" w14:textId="77777777" w:rsidR="005B674A" w:rsidRPr="00704FF6" w:rsidRDefault="005B674A" w:rsidP="005B67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w:t>
            </w:r>
            <w:r>
              <w:rPr>
                <w:rFonts w:asciiTheme="majorBidi" w:hAnsiTheme="majorBidi" w:cstheme="majorBidi"/>
                <w:b/>
                <w:bCs/>
                <w:sz w:val="16"/>
                <w:szCs w:val="16"/>
              </w:rPr>
              <w:t xml:space="preserve">otice for a satellite network </w:t>
            </w:r>
            <w:r>
              <w:rPr>
                <w:rFonts w:asciiTheme="majorBidi" w:hAnsiTheme="majorBidi" w:cstheme="majorBidi"/>
                <w:b/>
                <w:bCs/>
                <w:sz w:val="16"/>
                <w:szCs w:val="16"/>
              </w:rPr>
              <w:br/>
              <w:t>(</w:t>
            </w:r>
            <w:r w:rsidRPr="00704FF6">
              <w:rPr>
                <w:rFonts w:asciiTheme="majorBidi" w:hAnsiTheme="majorBidi" w:cstheme="majorBidi"/>
                <w:b/>
                <w:bCs/>
                <w:sz w:val="16"/>
                <w:szCs w:val="16"/>
              </w:rPr>
              <w:t xml:space="preserve">feeder-link) under Appendix 30A </w:t>
            </w:r>
            <w:r>
              <w:rPr>
                <w:rFonts w:asciiTheme="majorBidi" w:hAnsiTheme="majorBidi" w:cstheme="majorBidi"/>
                <w:b/>
                <w:bCs/>
                <w:sz w:val="16"/>
                <w:szCs w:val="16"/>
              </w:rPr>
              <w:br/>
            </w:r>
            <w:r w:rsidRPr="00704FF6">
              <w:rPr>
                <w:rFonts w:asciiTheme="majorBidi" w:hAnsiTheme="majorBidi" w:cstheme="majorBidi"/>
                <w:b/>
                <w:bCs/>
                <w:sz w:val="16"/>
                <w:szCs w:val="16"/>
              </w:rP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011EE0D6" w14:textId="77777777" w:rsidR="005B674A" w:rsidRPr="00704FF6" w:rsidRDefault="005B674A" w:rsidP="005B674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Notice for a satellite network in the fixed-</w:t>
            </w:r>
            <w:r w:rsidRPr="00704FF6">
              <w:rPr>
                <w:rFonts w:asciiTheme="majorBidi" w:hAnsiTheme="majorBidi" w:cstheme="majorBidi"/>
                <w:b/>
                <w:bCs/>
                <w:sz w:val="16"/>
                <w:szCs w:val="16"/>
              </w:rPr>
              <w:br/>
              <w:t xml:space="preserve">satellite service under Appendix 30B </w:t>
            </w:r>
            <w:r w:rsidRPr="00704FF6">
              <w:rPr>
                <w:rFonts w:asciiTheme="majorBidi" w:hAnsiTheme="majorBidi" w:cstheme="majorBidi"/>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14:paraId="18A4188F" w14:textId="77777777" w:rsidR="005B674A" w:rsidRPr="00704FF6" w:rsidRDefault="005B674A" w:rsidP="005B674A">
            <w:pPr>
              <w:spacing w:before="0"/>
              <w:jc w:val="center"/>
              <w:rPr>
                <w:rFonts w:asciiTheme="majorBidi" w:hAnsiTheme="majorBidi" w:cstheme="majorBidi"/>
                <w:b/>
                <w:bCs/>
                <w:sz w:val="16"/>
                <w:szCs w:val="16"/>
              </w:rPr>
            </w:pPr>
            <w:r w:rsidRPr="00704FF6">
              <w:rPr>
                <w:rFonts w:asciiTheme="majorBidi" w:hAnsiTheme="majorBidi" w:cstheme="majorBidi"/>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6A4EE85E" w14:textId="77777777" w:rsidR="005B674A" w:rsidRPr="00704FF6" w:rsidRDefault="005B674A" w:rsidP="005B674A">
            <w:pPr>
              <w:spacing w:before="0"/>
              <w:jc w:val="center"/>
              <w:rPr>
                <w:rFonts w:asciiTheme="majorBidi" w:hAnsiTheme="majorBidi" w:cstheme="majorBidi"/>
                <w:b/>
                <w:bCs/>
                <w:sz w:val="16"/>
                <w:szCs w:val="16"/>
              </w:rPr>
            </w:pPr>
            <w:r w:rsidRPr="00704FF6">
              <w:rPr>
                <w:rFonts w:asciiTheme="majorBidi" w:hAnsiTheme="majorBidi" w:cstheme="majorBidi"/>
                <w:b/>
                <w:bCs/>
                <w:sz w:val="16"/>
                <w:szCs w:val="16"/>
              </w:rPr>
              <w:t>Radio astronomy</w:t>
            </w:r>
          </w:p>
        </w:tc>
      </w:tr>
      <w:tr w:rsidR="005B674A" w:rsidRPr="00C94A22" w14:paraId="606A1821" w14:textId="77777777" w:rsidTr="005B674A">
        <w:trPr>
          <w:cantSplit/>
        </w:trPr>
        <w:tc>
          <w:tcPr>
            <w:tcW w:w="1149" w:type="dxa"/>
            <w:tcBorders>
              <w:top w:val="nil"/>
              <w:left w:val="single" w:sz="12" w:space="0" w:color="auto"/>
              <w:bottom w:val="single" w:sz="4" w:space="0" w:color="auto"/>
              <w:right w:val="double" w:sz="6" w:space="0" w:color="auto"/>
            </w:tcBorders>
            <w:shd w:val="clear" w:color="auto" w:fill="auto"/>
            <w:hideMark/>
          </w:tcPr>
          <w:p w14:paraId="4A02C962" w14:textId="77777777" w:rsidR="005B674A" w:rsidRPr="002B5F67"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7835" w:type="dxa"/>
            <w:tcBorders>
              <w:top w:val="nil"/>
              <w:left w:val="nil"/>
              <w:bottom w:val="single" w:sz="4" w:space="0" w:color="auto"/>
              <w:right w:val="double" w:sz="4" w:space="0" w:color="auto"/>
            </w:tcBorders>
            <w:shd w:val="clear" w:color="auto" w:fill="auto"/>
            <w:hideMark/>
          </w:tcPr>
          <w:p w14:paraId="67F496D5" w14:textId="77777777" w:rsidR="005B674A" w:rsidRPr="007C4255"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2D4B483D" w14:textId="77777777" w:rsidR="005B674A" w:rsidRPr="00C94A22" w:rsidRDefault="005B674A" w:rsidP="005B674A">
            <w:pPr>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885" w:type="dxa"/>
            <w:tcBorders>
              <w:top w:val="nil"/>
              <w:left w:val="nil"/>
              <w:bottom w:val="single" w:sz="4" w:space="0" w:color="auto"/>
              <w:right w:val="single" w:sz="4" w:space="0" w:color="auto"/>
            </w:tcBorders>
            <w:shd w:val="clear" w:color="auto" w:fill="auto"/>
            <w:hideMark/>
          </w:tcPr>
          <w:p w14:paraId="3C1F245A" w14:textId="77777777" w:rsidR="005B674A" w:rsidRDefault="005B674A">
            <w:r w:rsidRPr="007D7437">
              <w:rPr>
                <w:rFonts w:asciiTheme="majorBidi" w:hAnsiTheme="majorBidi" w:cstheme="majorBidi"/>
                <w:b/>
                <w:bCs/>
                <w:sz w:val="18"/>
                <w:szCs w:val="18"/>
              </w:rPr>
              <w:t>…</w:t>
            </w:r>
          </w:p>
        </w:tc>
        <w:tc>
          <w:tcPr>
            <w:tcW w:w="937" w:type="dxa"/>
            <w:tcBorders>
              <w:top w:val="nil"/>
              <w:left w:val="nil"/>
              <w:bottom w:val="single" w:sz="4" w:space="0" w:color="auto"/>
              <w:right w:val="single" w:sz="4" w:space="0" w:color="auto"/>
            </w:tcBorders>
            <w:shd w:val="clear" w:color="auto" w:fill="auto"/>
            <w:hideMark/>
          </w:tcPr>
          <w:p w14:paraId="11C26285" w14:textId="77777777" w:rsidR="005B674A" w:rsidRDefault="005B674A">
            <w:r w:rsidRPr="007D7437">
              <w:rPr>
                <w:rFonts w:asciiTheme="majorBidi" w:hAnsiTheme="majorBidi" w:cstheme="majorBidi"/>
                <w:b/>
                <w:bCs/>
                <w:sz w:val="18"/>
                <w:szCs w:val="18"/>
              </w:rPr>
              <w:t>…</w:t>
            </w:r>
          </w:p>
        </w:tc>
        <w:tc>
          <w:tcPr>
            <w:tcW w:w="1009" w:type="dxa"/>
            <w:tcBorders>
              <w:top w:val="nil"/>
              <w:left w:val="nil"/>
              <w:bottom w:val="single" w:sz="4" w:space="0" w:color="auto"/>
              <w:right w:val="single" w:sz="4" w:space="0" w:color="auto"/>
            </w:tcBorders>
            <w:shd w:val="clear" w:color="auto" w:fill="auto"/>
            <w:hideMark/>
          </w:tcPr>
          <w:p w14:paraId="694A4947" w14:textId="77777777" w:rsidR="005B674A" w:rsidRDefault="005B674A">
            <w:r w:rsidRPr="007D7437">
              <w:rPr>
                <w:rFonts w:asciiTheme="majorBidi" w:hAnsiTheme="majorBidi" w:cstheme="majorBidi"/>
                <w:b/>
                <w:bCs/>
                <w:sz w:val="18"/>
                <w:szCs w:val="18"/>
              </w:rPr>
              <w:t>…</w:t>
            </w:r>
          </w:p>
        </w:tc>
        <w:tc>
          <w:tcPr>
            <w:tcW w:w="667" w:type="dxa"/>
            <w:tcBorders>
              <w:top w:val="nil"/>
              <w:left w:val="nil"/>
              <w:bottom w:val="single" w:sz="4" w:space="0" w:color="auto"/>
              <w:right w:val="single" w:sz="4" w:space="0" w:color="auto"/>
            </w:tcBorders>
            <w:shd w:val="clear" w:color="auto" w:fill="auto"/>
            <w:hideMark/>
          </w:tcPr>
          <w:p w14:paraId="61EA1523" w14:textId="77777777" w:rsidR="005B674A" w:rsidRDefault="005B674A">
            <w:r w:rsidRPr="007D7437">
              <w:rPr>
                <w:rFonts w:asciiTheme="majorBidi" w:hAnsiTheme="majorBidi" w:cstheme="majorBidi"/>
                <w:b/>
                <w:bCs/>
                <w:sz w:val="18"/>
                <w:szCs w:val="18"/>
              </w:rPr>
              <w:t>…</w:t>
            </w:r>
          </w:p>
        </w:tc>
        <w:tc>
          <w:tcPr>
            <w:tcW w:w="802" w:type="dxa"/>
            <w:tcBorders>
              <w:top w:val="nil"/>
              <w:left w:val="nil"/>
              <w:bottom w:val="single" w:sz="4" w:space="0" w:color="auto"/>
              <w:right w:val="single" w:sz="4" w:space="0" w:color="auto"/>
            </w:tcBorders>
            <w:shd w:val="clear" w:color="auto" w:fill="auto"/>
            <w:hideMark/>
          </w:tcPr>
          <w:p w14:paraId="6C39D294" w14:textId="77777777" w:rsidR="005B674A" w:rsidRDefault="005B674A">
            <w:r w:rsidRPr="007D7437">
              <w:rPr>
                <w:rFonts w:asciiTheme="majorBidi" w:hAnsiTheme="majorBidi" w:cstheme="majorBidi"/>
                <w:b/>
                <w:bCs/>
                <w:sz w:val="18"/>
                <w:szCs w:val="18"/>
              </w:rPr>
              <w:t>…</w:t>
            </w:r>
          </w:p>
        </w:tc>
        <w:tc>
          <w:tcPr>
            <w:tcW w:w="873" w:type="dxa"/>
            <w:tcBorders>
              <w:top w:val="nil"/>
              <w:left w:val="nil"/>
              <w:bottom w:val="single" w:sz="4" w:space="0" w:color="auto"/>
              <w:right w:val="single" w:sz="4" w:space="0" w:color="auto"/>
            </w:tcBorders>
            <w:shd w:val="clear" w:color="auto" w:fill="auto"/>
            <w:hideMark/>
          </w:tcPr>
          <w:p w14:paraId="01506311" w14:textId="77777777" w:rsidR="005B674A" w:rsidRDefault="005B674A">
            <w:r w:rsidRPr="007D7437">
              <w:rPr>
                <w:rFonts w:asciiTheme="majorBidi" w:hAnsiTheme="majorBidi" w:cstheme="majorBidi"/>
                <w:b/>
                <w:bCs/>
                <w:sz w:val="18"/>
                <w:szCs w:val="18"/>
              </w:rPr>
              <w:t>…</w:t>
            </w:r>
          </w:p>
        </w:tc>
        <w:tc>
          <w:tcPr>
            <w:tcW w:w="715" w:type="dxa"/>
            <w:tcBorders>
              <w:top w:val="nil"/>
              <w:left w:val="nil"/>
              <w:bottom w:val="single" w:sz="4" w:space="0" w:color="auto"/>
              <w:right w:val="single" w:sz="4" w:space="0" w:color="auto"/>
            </w:tcBorders>
            <w:shd w:val="clear" w:color="auto" w:fill="auto"/>
            <w:hideMark/>
          </w:tcPr>
          <w:p w14:paraId="03F53ADA" w14:textId="77777777" w:rsidR="005B674A" w:rsidRDefault="005B674A">
            <w:r w:rsidRPr="007D7437">
              <w:rPr>
                <w:rFonts w:asciiTheme="majorBidi" w:hAnsiTheme="majorBidi" w:cstheme="majorBidi"/>
                <w:b/>
                <w:bCs/>
                <w:sz w:val="18"/>
                <w:szCs w:val="18"/>
              </w:rPr>
              <w:t>…</w:t>
            </w:r>
          </w:p>
        </w:tc>
        <w:tc>
          <w:tcPr>
            <w:tcW w:w="855" w:type="dxa"/>
            <w:tcBorders>
              <w:top w:val="nil"/>
              <w:left w:val="nil"/>
              <w:bottom w:val="single" w:sz="4" w:space="0" w:color="auto"/>
              <w:right w:val="double" w:sz="6" w:space="0" w:color="auto"/>
            </w:tcBorders>
            <w:shd w:val="clear" w:color="auto" w:fill="auto"/>
            <w:hideMark/>
          </w:tcPr>
          <w:p w14:paraId="71DF6F19" w14:textId="77777777" w:rsidR="005B674A" w:rsidRDefault="005B674A">
            <w:r w:rsidRPr="007D7437">
              <w:rPr>
                <w:rFonts w:asciiTheme="majorBidi" w:hAnsiTheme="majorBidi" w:cstheme="majorBidi"/>
                <w:b/>
                <w:bCs/>
                <w:sz w:val="18"/>
                <w:szCs w:val="18"/>
              </w:rPr>
              <w:t>…</w:t>
            </w:r>
          </w:p>
        </w:tc>
        <w:tc>
          <w:tcPr>
            <w:tcW w:w="1324" w:type="dxa"/>
            <w:tcBorders>
              <w:top w:val="nil"/>
              <w:left w:val="nil"/>
              <w:bottom w:val="single" w:sz="4" w:space="0" w:color="auto"/>
              <w:right w:val="double" w:sz="6" w:space="0" w:color="auto"/>
            </w:tcBorders>
            <w:shd w:val="clear" w:color="auto" w:fill="auto"/>
            <w:hideMark/>
          </w:tcPr>
          <w:p w14:paraId="23B5F65F" w14:textId="77777777" w:rsidR="005B674A" w:rsidRDefault="005B674A">
            <w:r w:rsidRPr="007D7437">
              <w:rPr>
                <w:rFonts w:asciiTheme="majorBidi" w:hAnsiTheme="majorBidi" w:cstheme="majorBidi"/>
                <w:b/>
                <w:bCs/>
                <w:sz w:val="18"/>
                <w:szCs w:val="18"/>
              </w:rPr>
              <w:t>…</w:t>
            </w:r>
          </w:p>
        </w:tc>
        <w:tc>
          <w:tcPr>
            <w:tcW w:w="595" w:type="dxa"/>
            <w:tcBorders>
              <w:top w:val="nil"/>
              <w:left w:val="nil"/>
              <w:bottom w:val="single" w:sz="4" w:space="0" w:color="auto"/>
              <w:right w:val="single" w:sz="12" w:space="0" w:color="auto"/>
            </w:tcBorders>
            <w:shd w:val="clear" w:color="auto" w:fill="auto"/>
            <w:hideMark/>
          </w:tcPr>
          <w:p w14:paraId="16B95E79" w14:textId="77777777" w:rsidR="005B674A" w:rsidRDefault="005B674A">
            <w:r w:rsidRPr="007D7437">
              <w:rPr>
                <w:rFonts w:asciiTheme="majorBidi" w:hAnsiTheme="majorBidi" w:cstheme="majorBidi"/>
                <w:b/>
                <w:bCs/>
                <w:sz w:val="18"/>
                <w:szCs w:val="18"/>
              </w:rPr>
              <w:t>…</w:t>
            </w:r>
          </w:p>
        </w:tc>
      </w:tr>
      <w:tr w:rsidR="005B674A" w:rsidRPr="00C94A22" w14:paraId="6B2D4151" w14:textId="77777777" w:rsidTr="005B674A">
        <w:trPr>
          <w:cantSplit/>
          <w:trHeight w:val="83"/>
        </w:trPr>
        <w:tc>
          <w:tcPr>
            <w:tcW w:w="1149" w:type="dxa"/>
            <w:tcBorders>
              <w:top w:val="single" w:sz="4" w:space="0" w:color="auto"/>
              <w:left w:val="single" w:sz="12" w:space="0" w:color="auto"/>
              <w:bottom w:val="single" w:sz="4" w:space="0" w:color="auto"/>
              <w:right w:val="double" w:sz="6" w:space="0" w:color="auto"/>
            </w:tcBorders>
            <w:shd w:val="clear" w:color="auto" w:fill="auto"/>
            <w:hideMark/>
          </w:tcPr>
          <w:p w14:paraId="612C9176" w14:textId="77777777" w:rsidR="005B674A" w:rsidRPr="007C4255"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A.2</w:t>
            </w:r>
          </w:p>
        </w:tc>
        <w:tc>
          <w:tcPr>
            <w:tcW w:w="7835" w:type="dxa"/>
            <w:tcBorders>
              <w:top w:val="single" w:sz="4" w:space="0" w:color="auto"/>
              <w:left w:val="nil"/>
              <w:bottom w:val="single" w:sz="4" w:space="0" w:color="auto"/>
              <w:right w:val="double" w:sz="4" w:space="0" w:color="auto"/>
            </w:tcBorders>
            <w:shd w:val="clear" w:color="auto" w:fill="auto"/>
            <w:hideMark/>
          </w:tcPr>
          <w:p w14:paraId="05D55627" w14:textId="77777777" w:rsidR="005B674A" w:rsidRPr="007C4255"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DATE OF BRINGING INTO USE</w:t>
            </w:r>
          </w:p>
        </w:tc>
        <w:tc>
          <w:tcPr>
            <w:tcW w:w="7523" w:type="dxa"/>
            <w:gridSpan w:val="9"/>
            <w:tcBorders>
              <w:top w:val="single" w:sz="4" w:space="0" w:color="auto"/>
              <w:left w:val="double" w:sz="4" w:space="0" w:color="auto"/>
              <w:bottom w:val="single" w:sz="4" w:space="0" w:color="auto"/>
              <w:right w:val="double" w:sz="6" w:space="0" w:color="auto"/>
            </w:tcBorders>
            <w:shd w:val="clear" w:color="000000" w:fill="C0C0C0"/>
            <w:vAlign w:val="center"/>
          </w:tcPr>
          <w:p w14:paraId="6456DA6D" w14:textId="77777777" w:rsidR="005B674A" w:rsidRPr="00C94A22" w:rsidRDefault="005B674A" w:rsidP="005B674A">
            <w:pPr>
              <w:keepNext/>
              <w:spacing w:before="40" w:after="40"/>
              <w:jc w:val="center"/>
              <w:rPr>
                <w:rFonts w:asciiTheme="majorBidi" w:hAnsiTheme="majorBidi" w:cstheme="majorBidi"/>
                <w:b/>
                <w:bCs/>
                <w:sz w:val="18"/>
                <w:szCs w:val="18"/>
              </w:rPr>
            </w:pPr>
          </w:p>
        </w:tc>
        <w:tc>
          <w:tcPr>
            <w:tcW w:w="1324" w:type="dxa"/>
            <w:tcBorders>
              <w:top w:val="single" w:sz="4" w:space="0" w:color="auto"/>
              <w:left w:val="nil"/>
              <w:bottom w:val="single" w:sz="4" w:space="0" w:color="auto"/>
              <w:right w:val="double" w:sz="6" w:space="0" w:color="auto"/>
            </w:tcBorders>
            <w:shd w:val="clear" w:color="auto" w:fill="auto"/>
            <w:hideMark/>
          </w:tcPr>
          <w:p w14:paraId="730673A4" w14:textId="77777777" w:rsidR="005B674A" w:rsidRPr="007C4255"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A.2</w:t>
            </w:r>
          </w:p>
        </w:tc>
        <w:tc>
          <w:tcPr>
            <w:tcW w:w="595" w:type="dxa"/>
            <w:tcBorders>
              <w:top w:val="single" w:sz="4" w:space="0" w:color="auto"/>
              <w:left w:val="nil"/>
              <w:bottom w:val="single" w:sz="4" w:space="0" w:color="auto"/>
              <w:right w:val="single" w:sz="12" w:space="0" w:color="auto"/>
            </w:tcBorders>
            <w:shd w:val="clear" w:color="000000" w:fill="C0C0C0"/>
            <w:vAlign w:val="center"/>
            <w:hideMark/>
          </w:tcPr>
          <w:p w14:paraId="598F57EF" w14:textId="77777777" w:rsidR="005B674A" w:rsidRPr="00C94A22" w:rsidRDefault="005B674A" w:rsidP="005B674A">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5B674A" w:rsidRPr="00C94A22" w14:paraId="7C51D83C" w14:textId="77777777" w:rsidTr="005B674A">
        <w:trPr>
          <w:cantSplit/>
        </w:trPr>
        <w:tc>
          <w:tcPr>
            <w:tcW w:w="1149" w:type="dxa"/>
            <w:tcBorders>
              <w:top w:val="nil"/>
              <w:left w:val="single" w:sz="12" w:space="0" w:color="auto"/>
              <w:bottom w:val="single" w:sz="4" w:space="0" w:color="000000"/>
              <w:right w:val="double" w:sz="6" w:space="0" w:color="auto"/>
            </w:tcBorders>
            <w:shd w:val="clear" w:color="000000" w:fill="auto"/>
            <w:hideMark/>
          </w:tcPr>
          <w:p w14:paraId="422FA3EE" w14:textId="77777777" w:rsidR="005B674A" w:rsidRPr="002B5F67"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D41CE2">
              <w:rPr>
                <w:rFonts w:asciiTheme="majorBidi" w:hAnsiTheme="majorBidi" w:cstheme="majorBidi"/>
                <w:sz w:val="18"/>
                <w:szCs w:val="18"/>
                <w:lang w:eastAsia="zh-CN"/>
              </w:rPr>
              <w:t>A.2.a</w:t>
            </w:r>
          </w:p>
        </w:tc>
        <w:tc>
          <w:tcPr>
            <w:tcW w:w="7835" w:type="dxa"/>
            <w:tcBorders>
              <w:top w:val="single" w:sz="4" w:space="0" w:color="auto"/>
              <w:left w:val="nil"/>
              <w:right w:val="double" w:sz="4" w:space="0" w:color="auto"/>
            </w:tcBorders>
            <w:shd w:val="clear" w:color="auto" w:fill="auto"/>
            <w:hideMark/>
          </w:tcPr>
          <w:p w14:paraId="38B0C3B1" w14:textId="77777777" w:rsidR="005B674A" w:rsidRPr="00D41CE2" w:rsidRDefault="005B674A" w:rsidP="005B674A">
            <w:pPr>
              <w:keepNext/>
              <w:spacing w:before="40" w:after="40"/>
              <w:ind w:left="170"/>
              <w:rPr>
                <w:sz w:val="18"/>
                <w:szCs w:val="18"/>
              </w:rPr>
            </w:pPr>
            <w:r w:rsidRPr="00D41CE2">
              <w:rPr>
                <w:sz w:val="18"/>
                <w:szCs w:val="18"/>
              </w:rPr>
              <w:t>the date (actual or foreseen, as appropriate) of bringing the frequency assignment (new or modified) into</w:t>
            </w:r>
            <w:r>
              <w:rPr>
                <w:sz w:val="18"/>
                <w:szCs w:val="18"/>
              </w:rPr>
              <w:t> </w:t>
            </w:r>
            <w:r w:rsidRPr="00D41CE2">
              <w:rPr>
                <w:sz w:val="18"/>
                <w:szCs w:val="18"/>
              </w:rPr>
              <w:t>use</w:t>
            </w:r>
          </w:p>
          <w:p w14:paraId="70503C28" w14:textId="77777777" w:rsidR="005B674A" w:rsidRPr="00D41CE2" w:rsidRDefault="005B674A" w:rsidP="005B674A">
            <w:pPr>
              <w:keepNext/>
              <w:spacing w:before="40" w:after="40"/>
              <w:ind w:left="340"/>
              <w:rPr>
                <w:sz w:val="18"/>
                <w:szCs w:val="18"/>
              </w:rPr>
            </w:pPr>
            <w:r w:rsidRPr="00D41CE2">
              <w:rPr>
                <w:sz w:val="18"/>
                <w:szCs w:val="18"/>
              </w:rPr>
              <w:t>For a frequency assignment to a GSO space station, including frequency assignments in Appendices</w:t>
            </w:r>
            <w:r>
              <w:rPr>
                <w:sz w:val="18"/>
                <w:szCs w:val="18"/>
              </w:rPr>
              <w:t> </w:t>
            </w:r>
            <w:r w:rsidRPr="00D41CE2">
              <w:rPr>
                <w:b/>
                <w:bCs/>
                <w:sz w:val="18"/>
                <w:szCs w:val="18"/>
              </w:rPr>
              <w:t>30, 30A</w:t>
            </w:r>
            <w:r w:rsidRPr="00D41CE2">
              <w:rPr>
                <w:sz w:val="18"/>
                <w:szCs w:val="18"/>
              </w:rPr>
              <w:t xml:space="preserve"> and </w:t>
            </w:r>
            <w:r w:rsidRPr="00D41CE2">
              <w:rPr>
                <w:b/>
                <w:bCs/>
                <w:sz w:val="18"/>
                <w:szCs w:val="18"/>
              </w:rPr>
              <w:t>30B</w:t>
            </w:r>
            <w:r w:rsidRPr="00D41CE2">
              <w:rPr>
                <w:sz w:val="18"/>
                <w:szCs w:val="18"/>
              </w:rPr>
              <w:t xml:space="preserve">, the date of bringing into use is as defined in </w:t>
            </w:r>
            <w:r>
              <w:rPr>
                <w:sz w:val="18"/>
                <w:szCs w:val="18"/>
              </w:rPr>
              <w:t>Nos. </w:t>
            </w:r>
            <w:r w:rsidRPr="00D41CE2">
              <w:rPr>
                <w:b/>
                <w:bCs/>
                <w:sz w:val="18"/>
                <w:szCs w:val="18"/>
              </w:rPr>
              <w:t>11.44B</w:t>
            </w:r>
            <w:r w:rsidRPr="00D41CE2">
              <w:rPr>
                <w:sz w:val="18"/>
                <w:szCs w:val="18"/>
              </w:rPr>
              <w:t xml:space="preserve"> and </w:t>
            </w:r>
            <w:r w:rsidRPr="00D41CE2">
              <w:rPr>
                <w:b/>
                <w:bCs/>
                <w:sz w:val="18"/>
                <w:szCs w:val="18"/>
              </w:rPr>
              <w:t>11.44.2</w:t>
            </w:r>
          </w:p>
          <w:p w14:paraId="5120C916" w14:textId="77777777" w:rsidR="005B674A" w:rsidRPr="00D41CE2" w:rsidRDefault="005B674A" w:rsidP="005B674A">
            <w:pPr>
              <w:keepNext/>
              <w:spacing w:before="40" w:after="40"/>
              <w:ind w:left="340"/>
              <w:rPr>
                <w:sz w:val="18"/>
                <w:szCs w:val="18"/>
              </w:rPr>
            </w:pPr>
            <w:r w:rsidRPr="00D41CE2">
              <w:rPr>
                <w:sz w:val="18"/>
                <w:szCs w:val="18"/>
              </w:rPr>
              <w:t>Whenever the assignment is changed in any of its basic characteristics (except in the case of a change under A.1.a, the date to be given shall be that of the latest change (actual or foreseen, as appropriate)</w:t>
            </w:r>
          </w:p>
          <w:p w14:paraId="71CF22E3" w14:textId="77777777" w:rsidR="005B674A" w:rsidRPr="004F3CEC" w:rsidRDefault="005B674A" w:rsidP="005B674A">
            <w:pPr>
              <w:keepNext/>
              <w:spacing w:before="40" w:after="40"/>
              <w:ind w:left="340"/>
              <w:rPr>
                <w:sz w:val="18"/>
                <w:szCs w:val="18"/>
              </w:rPr>
            </w:pPr>
            <w:r w:rsidRPr="00D41CE2">
              <w:rPr>
                <w:sz w:val="18"/>
                <w:szCs w:val="18"/>
              </w:rPr>
              <w:t>Required only for notification</w:t>
            </w:r>
            <w:ins w:id="51" w:author="CEPT" w:date="2019-07-23T11:23:00Z">
              <w:r w:rsidRPr="0042498F">
                <w:rPr>
                  <w:sz w:val="18"/>
                  <w:szCs w:val="18"/>
                </w:rPr>
                <w:t xml:space="preserve"> and, in the case of Appendix </w:t>
              </w:r>
              <w:r w:rsidRPr="0042498F">
                <w:rPr>
                  <w:rStyle w:val="Appref"/>
                  <w:b/>
                  <w:bCs/>
                  <w:sz w:val="18"/>
                  <w:szCs w:val="18"/>
                </w:rPr>
                <w:t>30B</w:t>
              </w:r>
              <w:r w:rsidRPr="0042498F">
                <w:rPr>
                  <w:sz w:val="18"/>
                  <w:szCs w:val="18"/>
                </w:rPr>
                <w:t xml:space="preserve">, also for simultaneous submissions for entry into the List under </w:t>
              </w:r>
              <w:r w:rsidRPr="0042498F">
                <w:rPr>
                  <w:rFonts w:eastAsia="SimSun"/>
                  <w:sz w:val="18"/>
                  <w:szCs w:val="18"/>
                  <w:lang w:eastAsia="zh-CN"/>
                </w:rPr>
                <w:t>§ </w:t>
              </w:r>
              <w:r w:rsidRPr="0042498F">
                <w:rPr>
                  <w:sz w:val="18"/>
                  <w:szCs w:val="18"/>
                </w:rPr>
                <w:t>6.17 and notification under § 8.1</w:t>
              </w:r>
            </w:ins>
          </w:p>
        </w:tc>
        <w:tc>
          <w:tcPr>
            <w:tcW w:w="780" w:type="dxa"/>
            <w:tcBorders>
              <w:top w:val="nil"/>
              <w:left w:val="double" w:sz="4" w:space="0" w:color="auto"/>
              <w:bottom w:val="single" w:sz="4" w:space="0" w:color="000000"/>
              <w:right w:val="single" w:sz="4" w:space="0" w:color="auto"/>
            </w:tcBorders>
            <w:shd w:val="clear" w:color="auto" w:fill="auto"/>
            <w:vAlign w:val="center"/>
            <w:hideMark/>
          </w:tcPr>
          <w:p w14:paraId="327A4CC3" w14:textId="77777777" w:rsidR="005B674A" w:rsidRPr="00C94A22" w:rsidRDefault="005B674A" w:rsidP="005B674A">
            <w:pPr>
              <w:keepNext/>
              <w:spacing w:before="40" w:after="40"/>
              <w:jc w:val="center"/>
              <w:rPr>
                <w:rFonts w:asciiTheme="majorBidi" w:hAnsiTheme="majorBidi" w:cstheme="majorBidi"/>
                <w:b/>
                <w:bCs/>
                <w:sz w:val="18"/>
                <w:szCs w:val="18"/>
              </w:rPr>
            </w:pPr>
          </w:p>
        </w:tc>
        <w:tc>
          <w:tcPr>
            <w:tcW w:w="885" w:type="dxa"/>
            <w:tcBorders>
              <w:top w:val="nil"/>
              <w:left w:val="single" w:sz="4" w:space="0" w:color="auto"/>
              <w:bottom w:val="single" w:sz="4" w:space="0" w:color="000000"/>
              <w:right w:val="single" w:sz="4" w:space="0" w:color="auto"/>
            </w:tcBorders>
            <w:shd w:val="clear" w:color="auto" w:fill="auto"/>
            <w:vAlign w:val="center"/>
            <w:hideMark/>
          </w:tcPr>
          <w:p w14:paraId="18DF96B4" w14:textId="77777777" w:rsidR="005B674A" w:rsidRPr="00C94A22" w:rsidRDefault="005B674A" w:rsidP="005B674A">
            <w:pPr>
              <w:keepNext/>
              <w:spacing w:before="40" w:after="40"/>
              <w:jc w:val="center"/>
              <w:rPr>
                <w:rFonts w:asciiTheme="majorBidi" w:hAnsiTheme="majorBidi" w:cstheme="majorBidi"/>
                <w:b/>
                <w:bCs/>
                <w:sz w:val="18"/>
                <w:szCs w:val="18"/>
              </w:rPr>
            </w:pPr>
          </w:p>
        </w:tc>
        <w:tc>
          <w:tcPr>
            <w:tcW w:w="937" w:type="dxa"/>
            <w:tcBorders>
              <w:top w:val="nil"/>
              <w:left w:val="single" w:sz="4" w:space="0" w:color="auto"/>
              <w:bottom w:val="single" w:sz="4" w:space="0" w:color="000000"/>
              <w:right w:val="single" w:sz="4" w:space="0" w:color="auto"/>
            </w:tcBorders>
            <w:shd w:val="clear" w:color="auto" w:fill="auto"/>
            <w:vAlign w:val="center"/>
            <w:hideMark/>
          </w:tcPr>
          <w:p w14:paraId="54A54444" w14:textId="77777777" w:rsidR="005B674A" w:rsidRPr="00C94A22" w:rsidRDefault="005B674A" w:rsidP="005B674A">
            <w:pPr>
              <w:keepNext/>
              <w:spacing w:before="40" w:after="40"/>
              <w:jc w:val="center"/>
              <w:rPr>
                <w:rFonts w:asciiTheme="majorBidi" w:hAnsiTheme="majorBidi" w:cstheme="majorBidi"/>
                <w:b/>
                <w:bCs/>
                <w:sz w:val="18"/>
                <w:szCs w:val="18"/>
              </w:rPr>
            </w:pPr>
          </w:p>
        </w:tc>
        <w:tc>
          <w:tcPr>
            <w:tcW w:w="1009" w:type="dxa"/>
            <w:tcBorders>
              <w:top w:val="nil"/>
              <w:left w:val="single" w:sz="4" w:space="0" w:color="auto"/>
              <w:bottom w:val="single" w:sz="4" w:space="0" w:color="000000"/>
              <w:right w:val="single" w:sz="4" w:space="0" w:color="auto"/>
            </w:tcBorders>
            <w:shd w:val="clear" w:color="auto" w:fill="auto"/>
            <w:vAlign w:val="center"/>
            <w:hideMark/>
          </w:tcPr>
          <w:p w14:paraId="6338CC7A" w14:textId="77777777" w:rsidR="005B674A" w:rsidRPr="00C94A22" w:rsidRDefault="005B674A" w:rsidP="005B674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667" w:type="dxa"/>
            <w:tcBorders>
              <w:top w:val="nil"/>
              <w:left w:val="single" w:sz="4" w:space="0" w:color="auto"/>
              <w:bottom w:val="single" w:sz="4" w:space="0" w:color="000000"/>
              <w:right w:val="single" w:sz="4" w:space="0" w:color="auto"/>
            </w:tcBorders>
            <w:shd w:val="clear" w:color="auto" w:fill="auto"/>
            <w:vAlign w:val="center"/>
            <w:hideMark/>
          </w:tcPr>
          <w:p w14:paraId="1509541E" w14:textId="77777777" w:rsidR="005B674A" w:rsidRPr="00C94A22" w:rsidRDefault="005B674A" w:rsidP="005B674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802" w:type="dxa"/>
            <w:tcBorders>
              <w:top w:val="nil"/>
              <w:left w:val="single" w:sz="4" w:space="0" w:color="auto"/>
              <w:bottom w:val="single" w:sz="4" w:space="0" w:color="000000"/>
              <w:right w:val="single" w:sz="4" w:space="0" w:color="auto"/>
            </w:tcBorders>
            <w:shd w:val="clear" w:color="auto" w:fill="auto"/>
            <w:vAlign w:val="center"/>
            <w:hideMark/>
          </w:tcPr>
          <w:p w14:paraId="21ECB6AD" w14:textId="77777777" w:rsidR="005B674A" w:rsidRPr="00C94A22" w:rsidRDefault="005B674A" w:rsidP="005B674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873" w:type="dxa"/>
            <w:tcBorders>
              <w:top w:val="nil"/>
              <w:left w:val="single" w:sz="4" w:space="0" w:color="auto"/>
              <w:bottom w:val="single" w:sz="4" w:space="0" w:color="000000"/>
              <w:right w:val="single" w:sz="4" w:space="0" w:color="auto"/>
            </w:tcBorders>
            <w:shd w:val="clear" w:color="auto" w:fill="auto"/>
            <w:vAlign w:val="center"/>
            <w:hideMark/>
          </w:tcPr>
          <w:p w14:paraId="1128D208" w14:textId="77777777" w:rsidR="005B674A" w:rsidRPr="00C94A22" w:rsidRDefault="005B674A" w:rsidP="005B674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715" w:type="dxa"/>
            <w:tcBorders>
              <w:top w:val="nil"/>
              <w:left w:val="single" w:sz="4" w:space="0" w:color="auto"/>
              <w:bottom w:val="single" w:sz="4" w:space="0" w:color="000000"/>
              <w:right w:val="single" w:sz="4" w:space="0" w:color="auto"/>
            </w:tcBorders>
            <w:shd w:val="clear" w:color="auto" w:fill="auto"/>
            <w:vAlign w:val="center"/>
            <w:hideMark/>
          </w:tcPr>
          <w:p w14:paraId="660E45CF" w14:textId="77777777" w:rsidR="005B674A" w:rsidRPr="00C94A22" w:rsidRDefault="005B674A" w:rsidP="005B674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855" w:type="dxa"/>
            <w:tcBorders>
              <w:top w:val="nil"/>
              <w:left w:val="single" w:sz="4" w:space="0" w:color="auto"/>
              <w:bottom w:val="single" w:sz="4" w:space="0" w:color="000000"/>
              <w:right w:val="double" w:sz="6" w:space="0" w:color="auto"/>
            </w:tcBorders>
            <w:shd w:val="clear" w:color="auto" w:fill="auto"/>
            <w:vAlign w:val="center"/>
            <w:hideMark/>
          </w:tcPr>
          <w:p w14:paraId="4C990C49" w14:textId="77777777" w:rsidR="005B674A" w:rsidRPr="00C94A22" w:rsidRDefault="005B674A" w:rsidP="005B674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1324" w:type="dxa"/>
            <w:tcBorders>
              <w:top w:val="nil"/>
              <w:left w:val="double" w:sz="6" w:space="0" w:color="auto"/>
              <w:bottom w:val="single" w:sz="4" w:space="0" w:color="000000"/>
              <w:right w:val="double" w:sz="6" w:space="0" w:color="auto"/>
            </w:tcBorders>
            <w:shd w:val="clear" w:color="000000" w:fill="auto"/>
            <w:hideMark/>
          </w:tcPr>
          <w:p w14:paraId="2679308D" w14:textId="77777777" w:rsidR="005B674A" w:rsidRPr="002B5F67"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D41CE2">
              <w:rPr>
                <w:rFonts w:asciiTheme="majorBidi" w:hAnsiTheme="majorBidi" w:cstheme="majorBidi"/>
                <w:sz w:val="18"/>
                <w:szCs w:val="18"/>
                <w:lang w:eastAsia="zh-CN"/>
              </w:rPr>
              <w:t>A.2.a</w:t>
            </w:r>
          </w:p>
        </w:tc>
        <w:tc>
          <w:tcPr>
            <w:tcW w:w="595" w:type="dxa"/>
            <w:tcBorders>
              <w:top w:val="nil"/>
              <w:left w:val="double" w:sz="6" w:space="0" w:color="auto"/>
              <w:bottom w:val="single" w:sz="4" w:space="0" w:color="000000"/>
              <w:right w:val="single" w:sz="12" w:space="0" w:color="auto"/>
            </w:tcBorders>
            <w:shd w:val="clear" w:color="auto" w:fill="auto"/>
            <w:vAlign w:val="center"/>
            <w:hideMark/>
          </w:tcPr>
          <w:p w14:paraId="12485782" w14:textId="77777777" w:rsidR="005B674A" w:rsidRPr="00C94A22" w:rsidRDefault="005B674A" w:rsidP="005B674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 </w:t>
            </w:r>
          </w:p>
        </w:tc>
      </w:tr>
      <w:tr w:rsidR="005B674A" w:rsidRPr="00C94A22" w14:paraId="0B139180" w14:textId="77777777" w:rsidTr="005B674A">
        <w:trPr>
          <w:cantSplit/>
        </w:trPr>
        <w:tc>
          <w:tcPr>
            <w:tcW w:w="1149" w:type="dxa"/>
            <w:tcBorders>
              <w:top w:val="nil"/>
              <w:left w:val="single" w:sz="12" w:space="0" w:color="auto"/>
              <w:bottom w:val="single" w:sz="4" w:space="0" w:color="auto"/>
              <w:right w:val="double" w:sz="6" w:space="0" w:color="auto"/>
            </w:tcBorders>
            <w:shd w:val="clear" w:color="000000" w:fill="auto"/>
          </w:tcPr>
          <w:p w14:paraId="6AE176F9" w14:textId="77777777" w:rsidR="005B674A" w:rsidRPr="002B5F67"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7835" w:type="dxa"/>
            <w:tcBorders>
              <w:top w:val="single" w:sz="4" w:space="0" w:color="auto"/>
              <w:left w:val="nil"/>
              <w:bottom w:val="single" w:sz="4" w:space="0" w:color="auto"/>
              <w:right w:val="double" w:sz="4" w:space="0" w:color="auto"/>
            </w:tcBorders>
            <w:shd w:val="clear" w:color="auto" w:fill="auto"/>
          </w:tcPr>
          <w:p w14:paraId="669E0DFD" w14:textId="77777777" w:rsidR="005B674A" w:rsidRPr="007C4255"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80" w:type="dxa"/>
            <w:tcBorders>
              <w:top w:val="nil"/>
              <w:left w:val="double" w:sz="4" w:space="0" w:color="auto"/>
              <w:bottom w:val="single" w:sz="4" w:space="0" w:color="auto"/>
              <w:right w:val="single" w:sz="4" w:space="0" w:color="auto"/>
            </w:tcBorders>
            <w:shd w:val="clear" w:color="auto" w:fill="auto"/>
            <w:vAlign w:val="center"/>
          </w:tcPr>
          <w:p w14:paraId="588B9387" w14:textId="77777777" w:rsidR="005B674A" w:rsidRPr="00C94A22" w:rsidRDefault="005B674A" w:rsidP="005B674A">
            <w:pPr>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885" w:type="dxa"/>
            <w:tcBorders>
              <w:top w:val="nil"/>
              <w:left w:val="nil"/>
              <w:bottom w:val="single" w:sz="4" w:space="0" w:color="auto"/>
              <w:right w:val="single" w:sz="4" w:space="0" w:color="auto"/>
            </w:tcBorders>
            <w:shd w:val="clear" w:color="auto" w:fill="auto"/>
          </w:tcPr>
          <w:p w14:paraId="7DA77C1A" w14:textId="77777777" w:rsidR="005B674A" w:rsidRDefault="005B674A" w:rsidP="005B674A">
            <w:r w:rsidRPr="007D7437">
              <w:rPr>
                <w:rFonts w:asciiTheme="majorBidi" w:hAnsiTheme="majorBidi" w:cstheme="majorBidi"/>
                <w:b/>
                <w:bCs/>
                <w:sz w:val="18"/>
                <w:szCs w:val="18"/>
              </w:rPr>
              <w:t>…</w:t>
            </w:r>
          </w:p>
        </w:tc>
        <w:tc>
          <w:tcPr>
            <w:tcW w:w="937" w:type="dxa"/>
            <w:tcBorders>
              <w:top w:val="nil"/>
              <w:left w:val="nil"/>
              <w:bottom w:val="single" w:sz="4" w:space="0" w:color="auto"/>
              <w:right w:val="single" w:sz="4" w:space="0" w:color="auto"/>
            </w:tcBorders>
            <w:shd w:val="clear" w:color="auto" w:fill="auto"/>
          </w:tcPr>
          <w:p w14:paraId="1D50FE63" w14:textId="77777777" w:rsidR="005B674A" w:rsidRDefault="005B674A" w:rsidP="005B674A">
            <w:r w:rsidRPr="007D7437">
              <w:rPr>
                <w:rFonts w:asciiTheme="majorBidi" w:hAnsiTheme="majorBidi" w:cstheme="majorBidi"/>
                <w:b/>
                <w:bCs/>
                <w:sz w:val="18"/>
                <w:szCs w:val="18"/>
              </w:rPr>
              <w:t>…</w:t>
            </w:r>
          </w:p>
        </w:tc>
        <w:tc>
          <w:tcPr>
            <w:tcW w:w="1009" w:type="dxa"/>
            <w:tcBorders>
              <w:top w:val="nil"/>
              <w:left w:val="nil"/>
              <w:bottom w:val="single" w:sz="4" w:space="0" w:color="auto"/>
              <w:right w:val="single" w:sz="4" w:space="0" w:color="auto"/>
            </w:tcBorders>
            <w:shd w:val="clear" w:color="auto" w:fill="auto"/>
          </w:tcPr>
          <w:p w14:paraId="473BE911" w14:textId="77777777" w:rsidR="005B674A" w:rsidRDefault="005B674A" w:rsidP="005B674A">
            <w:r w:rsidRPr="007D7437">
              <w:rPr>
                <w:rFonts w:asciiTheme="majorBidi" w:hAnsiTheme="majorBidi" w:cstheme="majorBidi"/>
                <w:b/>
                <w:bCs/>
                <w:sz w:val="18"/>
                <w:szCs w:val="18"/>
              </w:rPr>
              <w:t>…</w:t>
            </w:r>
          </w:p>
        </w:tc>
        <w:tc>
          <w:tcPr>
            <w:tcW w:w="667" w:type="dxa"/>
            <w:tcBorders>
              <w:top w:val="nil"/>
              <w:left w:val="nil"/>
              <w:bottom w:val="single" w:sz="4" w:space="0" w:color="auto"/>
              <w:right w:val="single" w:sz="4" w:space="0" w:color="auto"/>
            </w:tcBorders>
            <w:shd w:val="clear" w:color="auto" w:fill="auto"/>
          </w:tcPr>
          <w:p w14:paraId="6069077E" w14:textId="77777777" w:rsidR="005B674A" w:rsidRDefault="005B674A" w:rsidP="005B674A">
            <w:r w:rsidRPr="007D7437">
              <w:rPr>
                <w:rFonts w:asciiTheme="majorBidi" w:hAnsiTheme="majorBidi" w:cstheme="majorBidi"/>
                <w:b/>
                <w:bCs/>
                <w:sz w:val="18"/>
                <w:szCs w:val="18"/>
              </w:rPr>
              <w:t>…</w:t>
            </w:r>
          </w:p>
        </w:tc>
        <w:tc>
          <w:tcPr>
            <w:tcW w:w="802" w:type="dxa"/>
            <w:tcBorders>
              <w:top w:val="nil"/>
              <w:left w:val="nil"/>
              <w:bottom w:val="single" w:sz="4" w:space="0" w:color="auto"/>
              <w:right w:val="single" w:sz="4" w:space="0" w:color="auto"/>
            </w:tcBorders>
            <w:shd w:val="clear" w:color="auto" w:fill="auto"/>
          </w:tcPr>
          <w:p w14:paraId="38515034" w14:textId="77777777" w:rsidR="005B674A" w:rsidRDefault="005B674A" w:rsidP="005B674A">
            <w:r w:rsidRPr="007D7437">
              <w:rPr>
                <w:rFonts w:asciiTheme="majorBidi" w:hAnsiTheme="majorBidi" w:cstheme="majorBidi"/>
                <w:b/>
                <w:bCs/>
                <w:sz w:val="18"/>
                <w:szCs w:val="18"/>
              </w:rPr>
              <w:t>…</w:t>
            </w:r>
          </w:p>
        </w:tc>
        <w:tc>
          <w:tcPr>
            <w:tcW w:w="873" w:type="dxa"/>
            <w:tcBorders>
              <w:top w:val="nil"/>
              <w:left w:val="nil"/>
              <w:bottom w:val="single" w:sz="4" w:space="0" w:color="auto"/>
              <w:right w:val="single" w:sz="4" w:space="0" w:color="auto"/>
            </w:tcBorders>
            <w:shd w:val="clear" w:color="auto" w:fill="auto"/>
          </w:tcPr>
          <w:p w14:paraId="227EB628" w14:textId="77777777" w:rsidR="005B674A" w:rsidRDefault="005B674A" w:rsidP="005B674A">
            <w:r w:rsidRPr="007D7437">
              <w:rPr>
                <w:rFonts w:asciiTheme="majorBidi" w:hAnsiTheme="majorBidi" w:cstheme="majorBidi"/>
                <w:b/>
                <w:bCs/>
                <w:sz w:val="18"/>
                <w:szCs w:val="18"/>
              </w:rPr>
              <w:t>…</w:t>
            </w:r>
          </w:p>
        </w:tc>
        <w:tc>
          <w:tcPr>
            <w:tcW w:w="715" w:type="dxa"/>
            <w:tcBorders>
              <w:top w:val="nil"/>
              <w:left w:val="nil"/>
              <w:bottom w:val="single" w:sz="4" w:space="0" w:color="auto"/>
              <w:right w:val="single" w:sz="4" w:space="0" w:color="auto"/>
            </w:tcBorders>
            <w:shd w:val="clear" w:color="auto" w:fill="auto"/>
          </w:tcPr>
          <w:p w14:paraId="721ED925" w14:textId="77777777" w:rsidR="005B674A" w:rsidRDefault="005B674A" w:rsidP="005B674A">
            <w:r w:rsidRPr="007D7437">
              <w:rPr>
                <w:rFonts w:asciiTheme="majorBidi" w:hAnsiTheme="majorBidi" w:cstheme="majorBidi"/>
                <w:b/>
                <w:bCs/>
                <w:sz w:val="18"/>
                <w:szCs w:val="18"/>
              </w:rPr>
              <w:t>…</w:t>
            </w:r>
          </w:p>
        </w:tc>
        <w:tc>
          <w:tcPr>
            <w:tcW w:w="855" w:type="dxa"/>
            <w:tcBorders>
              <w:top w:val="nil"/>
              <w:left w:val="nil"/>
              <w:bottom w:val="single" w:sz="4" w:space="0" w:color="auto"/>
              <w:right w:val="double" w:sz="6" w:space="0" w:color="auto"/>
            </w:tcBorders>
            <w:shd w:val="clear" w:color="auto" w:fill="auto"/>
          </w:tcPr>
          <w:p w14:paraId="247D5E9F" w14:textId="77777777" w:rsidR="005B674A" w:rsidRDefault="005B674A" w:rsidP="005B674A">
            <w:r w:rsidRPr="007D7437">
              <w:rPr>
                <w:rFonts w:asciiTheme="majorBidi" w:hAnsiTheme="majorBidi" w:cstheme="majorBidi"/>
                <w:b/>
                <w:bCs/>
                <w:sz w:val="18"/>
                <w:szCs w:val="18"/>
              </w:rPr>
              <w:t>…</w:t>
            </w:r>
          </w:p>
        </w:tc>
        <w:tc>
          <w:tcPr>
            <w:tcW w:w="1324" w:type="dxa"/>
            <w:tcBorders>
              <w:top w:val="nil"/>
              <w:left w:val="nil"/>
              <w:bottom w:val="single" w:sz="4" w:space="0" w:color="auto"/>
              <w:right w:val="double" w:sz="6" w:space="0" w:color="auto"/>
            </w:tcBorders>
            <w:shd w:val="clear" w:color="000000" w:fill="auto"/>
          </w:tcPr>
          <w:p w14:paraId="78A3CF1A" w14:textId="77777777" w:rsidR="005B674A" w:rsidRDefault="005B674A" w:rsidP="005B674A">
            <w:r w:rsidRPr="007D7437">
              <w:rPr>
                <w:rFonts w:asciiTheme="majorBidi" w:hAnsiTheme="majorBidi" w:cstheme="majorBidi"/>
                <w:b/>
                <w:bCs/>
                <w:sz w:val="18"/>
                <w:szCs w:val="18"/>
              </w:rPr>
              <w:t>…</w:t>
            </w:r>
          </w:p>
        </w:tc>
        <w:tc>
          <w:tcPr>
            <w:tcW w:w="595" w:type="dxa"/>
            <w:tcBorders>
              <w:top w:val="nil"/>
              <w:left w:val="nil"/>
              <w:bottom w:val="single" w:sz="4" w:space="0" w:color="auto"/>
              <w:right w:val="single" w:sz="12" w:space="0" w:color="auto"/>
            </w:tcBorders>
            <w:shd w:val="clear" w:color="auto" w:fill="auto"/>
          </w:tcPr>
          <w:p w14:paraId="3F4D1461" w14:textId="77777777" w:rsidR="005B674A" w:rsidRDefault="005B674A" w:rsidP="005B674A">
            <w:r w:rsidRPr="007D7437">
              <w:rPr>
                <w:rFonts w:asciiTheme="majorBidi" w:hAnsiTheme="majorBidi" w:cstheme="majorBidi"/>
                <w:b/>
                <w:bCs/>
                <w:sz w:val="18"/>
                <w:szCs w:val="18"/>
              </w:rPr>
              <w:t>…</w:t>
            </w:r>
          </w:p>
        </w:tc>
      </w:tr>
      <w:tr w:rsidR="005B674A" w:rsidRPr="00C94A22" w14:paraId="7E8A6CDD" w14:textId="77777777" w:rsidTr="005B674A">
        <w:trPr>
          <w:cantSplit/>
        </w:trPr>
        <w:tc>
          <w:tcPr>
            <w:tcW w:w="1149" w:type="dxa"/>
            <w:tcBorders>
              <w:top w:val="nil"/>
              <w:left w:val="single" w:sz="12" w:space="0" w:color="auto"/>
              <w:bottom w:val="single" w:sz="4" w:space="0" w:color="auto"/>
              <w:right w:val="double" w:sz="6" w:space="0" w:color="auto"/>
            </w:tcBorders>
            <w:shd w:val="clear" w:color="auto" w:fill="auto"/>
            <w:hideMark/>
          </w:tcPr>
          <w:p w14:paraId="08C1A130" w14:textId="77777777" w:rsidR="005B674A" w:rsidRPr="007C4255"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A.3</w:t>
            </w:r>
          </w:p>
        </w:tc>
        <w:tc>
          <w:tcPr>
            <w:tcW w:w="7835" w:type="dxa"/>
            <w:tcBorders>
              <w:top w:val="nil"/>
              <w:left w:val="nil"/>
              <w:bottom w:val="single" w:sz="4" w:space="0" w:color="auto"/>
              <w:right w:val="double" w:sz="4" w:space="0" w:color="auto"/>
            </w:tcBorders>
            <w:shd w:val="clear" w:color="auto" w:fill="auto"/>
            <w:hideMark/>
          </w:tcPr>
          <w:p w14:paraId="07515F12" w14:textId="77777777" w:rsidR="005B674A" w:rsidRPr="00C94A22"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rPr>
            </w:pPr>
            <w:r w:rsidRPr="00C94A22">
              <w:rPr>
                <w:rFonts w:asciiTheme="majorBidi" w:hAnsiTheme="majorBidi" w:cstheme="majorBidi"/>
                <w:b/>
                <w:bCs/>
                <w:sz w:val="18"/>
                <w:szCs w:val="18"/>
              </w:rPr>
              <w:t>OPERATING ADMINISTRATION OR AGENCY</w:t>
            </w:r>
          </w:p>
        </w:tc>
        <w:tc>
          <w:tcPr>
            <w:tcW w:w="7523" w:type="dxa"/>
            <w:gridSpan w:val="9"/>
            <w:tcBorders>
              <w:top w:val="nil"/>
              <w:left w:val="double" w:sz="4" w:space="0" w:color="auto"/>
              <w:bottom w:val="single" w:sz="4" w:space="0" w:color="auto"/>
              <w:right w:val="double" w:sz="6" w:space="0" w:color="auto"/>
            </w:tcBorders>
            <w:shd w:val="clear" w:color="000000" w:fill="C0C0C0"/>
            <w:vAlign w:val="center"/>
          </w:tcPr>
          <w:p w14:paraId="57B8E498" w14:textId="77777777" w:rsidR="005B674A" w:rsidRPr="00C94A22" w:rsidRDefault="005B674A" w:rsidP="005B674A">
            <w:pPr>
              <w:keepNext/>
              <w:spacing w:before="40" w:after="40"/>
              <w:jc w:val="center"/>
              <w:rPr>
                <w:rFonts w:asciiTheme="majorBidi" w:hAnsiTheme="majorBidi" w:cstheme="majorBidi"/>
                <w:b/>
                <w:bCs/>
                <w:sz w:val="18"/>
                <w:szCs w:val="18"/>
              </w:rPr>
            </w:pPr>
          </w:p>
        </w:tc>
        <w:tc>
          <w:tcPr>
            <w:tcW w:w="1324" w:type="dxa"/>
            <w:tcBorders>
              <w:top w:val="nil"/>
              <w:left w:val="nil"/>
              <w:bottom w:val="single" w:sz="4" w:space="0" w:color="auto"/>
              <w:right w:val="double" w:sz="6" w:space="0" w:color="auto"/>
            </w:tcBorders>
            <w:shd w:val="clear" w:color="auto" w:fill="auto"/>
            <w:hideMark/>
          </w:tcPr>
          <w:p w14:paraId="6B2677C1" w14:textId="77777777" w:rsidR="005B674A" w:rsidRPr="007C4255"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A.3</w:t>
            </w:r>
          </w:p>
        </w:tc>
        <w:tc>
          <w:tcPr>
            <w:tcW w:w="595" w:type="dxa"/>
            <w:tcBorders>
              <w:top w:val="nil"/>
              <w:left w:val="nil"/>
              <w:bottom w:val="single" w:sz="4" w:space="0" w:color="auto"/>
              <w:right w:val="single" w:sz="12" w:space="0" w:color="auto"/>
            </w:tcBorders>
            <w:shd w:val="clear" w:color="000000" w:fill="C0C0C0"/>
            <w:vAlign w:val="center"/>
            <w:hideMark/>
          </w:tcPr>
          <w:p w14:paraId="3DCD0D77" w14:textId="77777777" w:rsidR="005B674A" w:rsidRPr="00C94A22" w:rsidRDefault="005B674A" w:rsidP="005B674A">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5B674A" w:rsidRPr="00C94A22" w14:paraId="04D866BF" w14:textId="77777777" w:rsidTr="005B674A">
        <w:trPr>
          <w:cantSplit/>
        </w:trPr>
        <w:tc>
          <w:tcPr>
            <w:tcW w:w="1149" w:type="dxa"/>
            <w:tcBorders>
              <w:top w:val="nil"/>
              <w:left w:val="single" w:sz="12" w:space="0" w:color="auto"/>
              <w:bottom w:val="single" w:sz="4" w:space="0" w:color="000000"/>
              <w:right w:val="double" w:sz="6" w:space="0" w:color="auto"/>
            </w:tcBorders>
            <w:shd w:val="clear" w:color="000000" w:fill="auto"/>
            <w:hideMark/>
          </w:tcPr>
          <w:p w14:paraId="1F7F43F0" w14:textId="77777777" w:rsidR="005B674A" w:rsidRPr="002B5F67"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A.3.a</w:t>
            </w:r>
          </w:p>
        </w:tc>
        <w:tc>
          <w:tcPr>
            <w:tcW w:w="7835" w:type="dxa"/>
            <w:tcBorders>
              <w:top w:val="nil"/>
              <w:left w:val="nil"/>
              <w:right w:val="double" w:sz="4" w:space="0" w:color="auto"/>
            </w:tcBorders>
            <w:shd w:val="clear" w:color="auto" w:fill="auto"/>
            <w:hideMark/>
          </w:tcPr>
          <w:p w14:paraId="705E0628" w14:textId="77777777" w:rsidR="005B674A" w:rsidRPr="004F3CEC" w:rsidRDefault="005B674A" w:rsidP="005B674A">
            <w:pPr>
              <w:spacing w:before="40" w:after="40"/>
              <w:ind w:left="170"/>
              <w:rPr>
                <w:sz w:val="18"/>
                <w:szCs w:val="18"/>
              </w:rPr>
            </w:pPr>
            <w:r w:rsidRPr="004F3CEC">
              <w:rPr>
                <w:sz w:val="18"/>
                <w:szCs w:val="18"/>
              </w:rPr>
              <w:t>the symbol for the operating administration or agency (see the Preface) that is in operational control of the space station, earth station or radio astronomy station</w:t>
            </w:r>
          </w:p>
          <w:p w14:paraId="621F20AB" w14:textId="77777777" w:rsidR="005B674A" w:rsidRPr="004F3CEC" w:rsidRDefault="005B674A" w:rsidP="005B674A">
            <w:pPr>
              <w:spacing w:before="40" w:after="40"/>
              <w:ind w:left="340"/>
              <w:rPr>
                <w:sz w:val="18"/>
                <w:szCs w:val="18"/>
              </w:rPr>
            </w:pPr>
            <w:del w:id="52" w:author="CEPT" w:date="2019-07-23T11:27:00Z">
              <w:r w:rsidRPr="00F051A0" w:rsidDel="005B674A">
                <w:rPr>
                  <w:sz w:val="18"/>
                  <w:szCs w:val="18"/>
                  <w:lang w:val="en-US"/>
                </w:rPr>
                <w:delText xml:space="preserve">In the case of </w:delText>
              </w:r>
              <w:r w:rsidDel="005B674A">
                <w:rPr>
                  <w:sz w:val="18"/>
                  <w:szCs w:val="18"/>
                  <w:lang w:val="en-US"/>
                </w:rPr>
                <w:delText>Appendix </w:delText>
              </w:r>
              <w:r w:rsidRPr="00A375AB" w:rsidDel="005B674A">
                <w:rPr>
                  <w:b/>
                  <w:bCs/>
                  <w:sz w:val="18"/>
                  <w:szCs w:val="18"/>
                  <w:lang w:val="en-US"/>
                </w:rPr>
                <w:delText>30B</w:delText>
              </w:r>
              <w:r w:rsidRPr="00F051A0" w:rsidDel="005B674A">
                <w:rPr>
                  <w:sz w:val="18"/>
                  <w:szCs w:val="18"/>
                  <w:lang w:val="en-US"/>
                </w:rPr>
                <w:delText xml:space="preserve">, required only for notification under </w:delText>
              </w:r>
              <w:r w:rsidDel="005B674A">
                <w:rPr>
                  <w:sz w:val="18"/>
                  <w:szCs w:val="18"/>
                  <w:lang w:val="en-US"/>
                </w:rPr>
                <w:delText>Article </w:delText>
              </w:r>
              <w:r w:rsidRPr="00F051A0" w:rsidDel="005B674A">
                <w:rPr>
                  <w:sz w:val="18"/>
                  <w:szCs w:val="18"/>
                  <w:lang w:val="en-US"/>
                </w:rPr>
                <w:delText>8</w:delText>
              </w:r>
            </w:del>
          </w:p>
        </w:tc>
        <w:tc>
          <w:tcPr>
            <w:tcW w:w="780" w:type="dxa"/>
            <w:tcBorders>
              <w:top w:val="nil"/>
              <w:left w:val="double" w:sz="4" w:space="0" w:color="auto"/>
              <w:bottom w:val="single" w:sz="4" w:space="0" w:color="000000"/>
              <w:right w:val="single" w:sz="4" w:space="0" w:color="auto"/>
            </w:tcBorders>
            <w:shd w:val="clear" w:color="auto" w:fill="auto"/>
            <w:vAlign w:val="center"/>
            <w:hideMark/>
          </w:tcPr>
          <w:p w14:paraId="5F352EF0"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885" w:type="dxa"/>
            <w:tcBorders>
              <w:top w:val="nil"/>
              <w:left w:val="single" w:sz="4" w:space="0" w:color="auto"/>
              <w:bottom w:val="single" w:sz="4" w:space="0" w:color="000000"/>
              <w:right w:val="single" w:sz="4" w:space="0" w:color="auto"/>
            </w:tcBorders>
            <w:shd w:val="clear" w:color="auto" w:fill="auto"/>
            <w:vAlign w:val="center"/>
            <w:hideMark/>
          </w:tcPr>
          <w:p w14:paraId="16569FD5"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937" w:type="dxa"/>
            <w:tcBorders>
              <w:top w:val="nil"/>
              <w:left w:val="single" w:sz="4" w:space="0" w:color="auto"/>
              <w:bottom w:val="single" w:sz="4" w:space="0" w:color="000000"/>
              <w:right w:val="single" w:sz="4" w:space="0" w:color="auto"/>
            </w:tcBorders>
            <w:shd w:val="clear" w:color="auto" w:fill="auto"/>
            <w:vAlign w:val="center"/>
            <w:hideMark/>
          </w:tcPr>
          <w:p w14:paraId="143E5E69"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1009" w:type="dxa"/>
            <w:tcBorders>
              <w:top w:val="nil"/>
              <w:left w:val="single" w:sz="4" w:space="0" w:color="auto"/>
              <w:bottom w:val="single" w:sz="4" w:space="0" w:color="000000"/>
              <w:right w:val="single" w:sz="4" w:space="0" w:color="auto"/>
            </w:tcBorders>
            <w:shd w:val="clear" w:color="auto" w:fill="auto"/>
            <w:vAlign w:val="center"/>
            <w:hideMark/>
          </w:tcPr>
          <w:p w14:paraId="37B8A62E"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667" w:type="dxa"/>
            <w:tcBorders>
              <w:top w:val="nil"/>
              <w:left w:val="single" w:sz="4" w:space="0" w:color="auto"/>
              <w:bottom w:val="single" w:sz="4" w:space="0" w:color="000000"/>
              <w:right w:val="single" w:sz="4" w:space="0" w:color="auto"/>
            </w:tcBorders>
            <w:shd w:val="clear" w:color="auto" w:fill="auto"/>
            <w:vAlign w:val="center"/>
            <w:hideMark/>
          </w:tcPr>
          <w:p w14:paraId="41CC09DA"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802" w:type="dxa"/>
            <w:tcBorders>
              <w:top w:val="nil"/>
              <w:left w:val="single" w:sz="4" w:space="0" w:color="auto"/>
              <w:bottom w:val="single" w:sz="4" w:space="0" w:color="000000"/>
              <w:right w:val="single" w:sz="4" w:space="0" w:color="auto"/>
            </w:tcBorders>
            <w:shd w:val="clear" w:color="auto" w:fill="auto"/>
            <w:vAlign w:val="center"/>
            <w:hideMark/>
          </w:tcPr>
          <w:p w14:paraId="4BA2D38D"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873" w:type="dxa"/>
            <w:tcBorders>
              <w:top w:val="nil"/>
              <w:left w:val="single" w:sz="4" w:space="0" w:color="auto"/>
              <w:bottom w:val="single" w:sz="4" w:space="0" w:color="000000"/>
              <w:right w:val="single" w:sz="4" w:space="0" w:color="auto"/>
            </w:tcBorders>
            <w:shd w:val="clear" w:color="auto" w:fill="auto"/>
            <w:vAlign w:val="center"/>
            <w:hideMark/>
          </w:tcPr>
          <w:p w14:paraId="409A9C84"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715" w:type="dxa"/>
            <w:tcBorders>
              <w:top w:val="nil"/>
              <w:left w:val="single" w:sz="4" w:space="0" w:color="auto"/>
              <w:bottom w:val="single" w:sz="4" w:space="0" w:color="000000"/>
              <w:right w:val="single" w:sz="4" w:space="0" w:color="auto"/>
            </w:tcBorders>
            <w:shd w:val="clear" w:color="auto" w:fill="auto"/>
            <w:vAlign w:val="center"/>
            <w:hideMark/>
          </w:tcPr>
          <w:p w14:paraId="06735B0F"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855" w:type="dxa"/>
            <w:tcBorders>
              <w:top w:val="nil"/>
              <w:left w:val="single" w:sz="4" w:space="0" w:color="auto"/>
              <w:bottom w:val="single" w:sz="4" w:space="0" w:color="000000"/>
              <w:right w:val="double" w:sz="6" w:space="0" w:color="auto"/>
            </w:tcBorders>
            <w:shd w:val="clear" w:color="auto" w:fill="auto"/>
            <w:vAlign w:val="center"/>
            <w:hideMark/>
          </w:tcPr>
          <w:p w14:paraId="1278FF88" w14:textId="77777777" w:rsidR="005B674A" w:rsidRPr="00C94A22" w:rsidRDefault="005B674A" w:rsidP="005B674A">
            <w:pPr>
              <w:spacing w:before="40" w:after="40"/>
              <w:jc w:val="center"/>
              <w:rPr>
                <w:rFonts w:asciiTheme="majorBidi" w:hAnsiTheme="majorBidi" w:cstheme="majorBidi"/>
                <w:b/>
                <w:bCs/>
                <w:sz w:val="18"/>
                <w:szCs w:val="18"/>
              </w:rPr>
            </w:pPr>
            <w:del w:id="53" w:author="CEPT" w:date="2019-07-23T11:28:00Z">
              <w:r w:rsidRPr="00C94A22" w:rsidDel="005B674A">
                <w:rPr>
                  <w:rFonts w:asciiTheme="majorBidi" w:hAnsiTheme="majorBidi" w:cstheme="majorBidi"/>
                  <w:b/>
                  <w:bCs/>
                  <w:sz w:val="18"/>
                  <w:szCs w:val="18"/>
                </w:rPr>
                <w:delText>+</w:delText>
              </w:r>
            </w:del>
            <w:ins w:id="54" w:author="CEPT" w:date="2019-07-23T11:27:00Z">
              <w:r w:rsidRPr="0042498F">
                <w:rPr>
                  <w:rFonts w:asciiTheme="majorBidi" w:hAnsiTheme="majorBidi" w:cstheme="majorBidi"/>
                  <w:b/>
                  <w:bCs/>
                  <w:sz w:val="18"/>
                  <w:szCs w:val="18"/>
                </w:rPr>
                <w:t>X</w:t>
              </w:r>
              <w:r>
                <w:rPr>
                  <w:rFonts w:asciiTheme="majorBidi" w:hAnsiTheme="majorBidi" w:cstheme="majorBidi"/>
                  <w:b/>
                  <w:bCs/>
                  <w:sz w:val="18"/>
                  <w:szCs w:val="18"/>
                </w:rPr>
                <w:t xml:space="preserve"> </w:t>
              </w:r>
            </w:ins>
          </w:p>
        </w:tc>
        <w:tc>
          <w:tcPr>
            <w:tcW w:w="1324" w:type="dxa"/>
            <w:tcBorders>
              <w:top w:val="nil"/>
              <w:left w:val="double" w:sz="6" w:space="0" w:color="auto"/>
              <w:bottom w:val="single" w:sz="4" w:space="0" w:color="000000"/>
              <w:right w:val="double" w:sz="6" w:space="0" w:color="auto"/>
            </w:tcBorders>
            <w:shd w:val="clear" w:color="000000" w:fill="auto"/>
            <w:hideMark/>
          </w:tcPr>
          <w:p w14:paraId="46EFB6E8" w14:textId="77777777" w:rsidR="005B674A" w:rsidRPr="002B5F67"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A.3.a</w:t>
            </w:r>
          </w:p>
        </w:tc>
        <w:tc>
          <w:tcPr>
            <w:tcW w:w="595" w:type="dxa"/>
            <w:tcBorders>
              <w:top w:val="nil"/>
              <w:left w:val="double" w:sz="6" w:space="0" w:color="auto"/>
              <w:bottom w:val="single" w:sz="4" w:space="0" w:color="000000"/>
              <w:right w:val="single" w:sz="12" w:space="0" w:color="auto"/>
            </w:tcBorders>
            <w:shd w:val="clear" w:color="auto" w:fill="auto"/>
            <w:vAlign w:val="center"/>
            <w:hideMark/>
          </w:tcPr>
          <w:p w14:paraId="7548CC74"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r>
      <w:tr w:rsidR="005B674A" w:rsidRPr="00C94A22" w14:paraId="084B71B0" w14:textId="77777777" w:rsidTr="005B674A">
        <w:trPr>
          <w:cantSplit/>
        </w:trPr>
        <w:tc>
          <w:tcPr>
            <w:tcW w:w="1149" w:type="dxa"/>
            <w:tcBorders>
              <w:top w:val="nil"/>
              <w:left w:val="single" w:sz="12" w:space="0" w:color="auto"/>
              <w:bottom w:val="single" w:sz="4" w:space="0" w:color="000000"/>
              <w:right w:val="double" w:sz="6" w:space="0" w:color="auto"/>
            </w:tcBorders>
            <w:shd w:val="clear" w:color="000000" w:fill="auto"/>
            <w:hideMark/>
          </w:tcPr>
          <w:p w14:paraId="7CEA5060" w14:textId="77777777" w:rsidR="005B674A" w:rsidRPr="002B5F67"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A.3.b</w:t>
            </w:r>
          </w:p>
        </w:tc>
        <w:tc>
          <w:tcPr>
            <w:tcW w:w="7835" w:type="dxa"/>
            <w:tcBorders>
              <w:top w:val="single" w:sz="4" w:space="0" w:color="auto"/>
              <w:left w:val="nil"/>
              <w:right w:val="double" w:sz="4" w:space="0" w:color="auto"/>
            </w:tcBorders>
            <w:shd w:val="clear" w:color="auto" w:fill="auto"/>
            <w:hideMark/>
          </w:tcPr>
          <w:p w14:paraId="441A6C69" w14:textId="77777777" w:rsidR="005B674A" w:rsidRPr="00322E0B" w:rsidRDefault="005B674A" w:rsidP="005B674A">
            <w:pPr>
              <w:spacing w:before="40" w:after="40"/>
              <w:ind w:left="170"/>
              <w:rPr>
                <w:sz w:val="18"/>
                <w:szCs w:val="18"/>
              </w:rPr>
            </w:pPr>
            <w:r w:rsidRPr="00322E0B">
              <w:rPr>
                <w:sz w:val="18"/>
                <w:szCs w:val="18"/>
              </w:rPr>
              <w:t xml:space="preserve">the symbol for the address of the administration (see the Preface) to which communication should be sent on urgent matters regarding interference, quality of emissions and questions referring to the technical operation of the network or station (see </w:t>
            </w:r>
            <w:r>
              <w:rPr>
                <w:sz w:val="18"/>
                <w:szCs w:val="18"/>
              </w:rPr>
              <w:t>Article </w:t>
            </w:r>
            <w:r w:rsidRPr="00A375AB">
              <w:rPr>
                <w:b/>
                <w:bCs/>
                <w:sz w:val="18"/>
                <w:szCs w:val="18"/>
              </w:rPr>
              <w:t>15</w:t>
            </w:r>
            <w:r w:rsidRPr="00322E0B">
              <w:rPr>
                <w:sz w:val="18"/>
                <w:szCs w:val="18"/>
              </w:rPr>
              <w:t>)</w:t>
            </w:r>
          </w:p>
          <w:p w14:paraId="44BDC399" w14:textId="77777777" w:rsidR="005B674A" w:rsidRPr="00322E0B" w:rsidRDefault="005B674A" w:rsidP="005B674A">
            <w:pPr>
              <w:spacing w:before="40" w:after="40"/>
              <w:ind w:left="340"/>
              <w:rPr>
                <w:sz w:val="18"/>
                <w:szCs w:val="18"/>
              </w:rPr>
            </w:pPr>
            <w:del w:id="55" w:author="CEPT" w:date="2019-07-23T11:27:00Z">
              <w:r w:rsidRPr="00F051A0" w:rsidDel="005B674A">
                <w:rPr>
                  <w:sz w:val="18"/>
                  <w:szCs w:val="18"/>
                  <w:lang w:val="en-US"/>
                </w:rPr>
                <w:delText xml:space="preserve">In the case of </w:delText>
              </w:r>
              <w:r w:rsidDel="005B674A">
                <w:rPr>
                  <w:sz w:val="18"/>
                  <w:szCs w:val="18"/>
                  <w:lang w:val="en-US"/>
                </w:rPr>
                <w:delText>Appendix </w:delText>
              </w:r>
              <w:r w:rsidRPr="00A375AB" w:rsidDel="005B674A">
                <w:rPr>
                  <w:b/>
                  <w:bCs/>
                  <w:sz w:val="18"/>
                  <w:szCs w:val="18"/>
                  <w:lang w:val="en-US"/>
                </w:rPr>
                <w:delText>30B</w:delText>
              </w:r>
              <w:r w:rsidRPr="00F051A0" w:rsidDel="005B674A">
                <w:rPr>
                  <w:sz w:val="18"/>
                  <w:szCs w:val="18"/>
                  <w:lang w:val="en-US"/>
                </w:rPr>
                <w:delText xml:space="preserve">, required only for notification under </w:delText>
              </w:r>
              <w:r w:rsidDel="005B674A">
                <w:rPr>
                  <w:sz w:val="18"/>
                  <w:szCs w:val="18"/>
                  <w:lang w:val="en-US"/>
                </w:rPr>
                <w:delText>Article </w:delText>
              </w:r>
              <w:r w:rsidRPr="00F051A0" w:rsidDel="005B674A">
                <w:rPr>
                  <w:sz w:val="18"/>
                  <w:szCs w:val="18"/>
                  <w:lang w:val="en-US"/>
                </w:rPr>
                <w:delText>8</w:delText>
              </w:r>
            </w:del>
          </w:p>
        </w:tc>
        <w:tc>
          <w:tcPr>
            <w:tcW w:w="780" w:type="dxa"/>
            <w:tcBorders>
              <w:top w:val="nil"/>
              <w:left w:val="double" w:sz="4" w:space="0" w:color="auto"/>
              <w:bottom w:val="single" w:sz="4" w:space="0" w:color="000000"/>
              <w:right w:val="single" w:sz="4" w:space="0" w:color="auto"/>
            </w:tcBorders>
            <w:shd w:val="clear" w:color="auto" w:fill="auto"/>
            <w:vAlign w:val="center"/>
            <w:hideMark/>
          </w:tcPr>
          <w:p w14:paraId="3F059B0D"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885" w:type="dxa"/>
            <w:tcBorders>
              <w:top w:val="nil"/>
              <w:left w:val="single" w:sz="4" w:space="0" w:color="auto"/>
              <w:bottom w:val="single" w:sz="4" w:space="0" w:color="000000"/>
              <w:right w:val="single" w:sz="4" w:space="0" w:color="auto"/>
            </w:tcBorders>
            <w:shd w:val="clear" w:color="auto" w:fill="auto"/>
            <w:vAlign w:val="center"/>
            <w:hideMark/>
          </w:tcPr>
          <w:p w14:paraId="551A0CBA"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c>
          <w:tcPr>
            <w:tcW w:w="937" w:type="dxa"/>
            <w:tcBorders>
              <w:top w:val="nil"/>
              <w:left w:val="single" w:sz="4" w:space="0" w:color="auto"/>
              <w:bottom w:val="single" w:sz="4" w:space="0" w:color="000000"/>
              <w:right w:val="single" w:sz="4" w:space="0" w:color="auto"/>
            </w:tcBorders>
            <w:shd w:val="clear" w:color="auto" w:fill="auto"/>
            <w:vAlign w:val="center"/>
            <w:hideMark/>
          </w:tcPr>
          <w:p w14:paraId="63670E97"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1009" w:type="dxa"/>
            <w:tcBorders>
              <w:top w:val="nil"/>
              <w:left w:val="single" w:sz="4" w:space="0" w:color="auto"/>
              <w:bottom w:val="single" w:sz="4" w:space="0" w:color="000000"/>
              <w:right w:val="single" w:sz="4" w:space="0" w:color="auto"/>
            </w:tcBorders>
            <w:shd w:val="clear" w:color="auto" w:fill="auto"/>
            <w:vAlign w:val="center"/>
            <w:hideMark/>
          </w:tcPr>
          <w:p w14:paraId="03A79A97"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667" w:type="dxa"/>
            <w:tcBorders>
              <w:top w:val="nil"/>
              <w:left w:val="single" w:sz="4" w:space="0" w:color="auto"/>
              <w:bottom w:val="single" w:sz="4" w:space="0" w:color="000000"/>
              <w:right w:val="single" w:sz="4" w:space="0" w:color="auto"/>
            </w:tcBorders>
            <w:shd w:val="clear" w:color="auto" w:fill="auto"/>
            <w:vAlign w:val="center"/>
            <w:hideMark/>
          </w:tcPr>
          <w:p w14:paraId="4FE23D44"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802" w:type="dxa"/>
            <w:tcBorders>
              <w:top w:val="nil"/>
              <w:left w:val="single" w:sz="4" w:space="0" w:color="auto"/>
              <w:bottom w:val="single" w:sz="4" w:space="0" w:color="000000"/>
              <w:right w:val="single" w:sz="4" w:space="0" w:color="auto"/>
            </w:tcBorders>
            <w:shd w:val="clear" w:color="auto" w:fill="auto"/>
            <w:vAlign w:val="center"/>
            <w:hideMark/>
          </w:tcPr>
          <w:p w14:paraId="35552C33"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873" w:type="dxa"/>
            <w:tcBorders>
              <w:top w:val="nil"/>
              <w:left w:val="single" w:sz="4" w:space="0" w:color="auto"/>
              <w:bottom w:val="single" w:sz="4" w:space="0" w:color="000000"/>
              <w:right w:val="single" w:sz="4" w:space="0" w:color="auto"/>
            </w:tcBorders>
            <w:shd w:val="clear" w:color="auto" w:fill="auto"/>
            <w:vAlign w:val="center"/>
            <w:hideMark/>
          </w:tcPr>
          <w:p w14:paraId="1F8D79D8"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715" w:type="dxa"/>
            <w:tcBorders>
              <w:top w:val="nil"/>
              <w:left w:val="single" w:sz="4" w:space="0" w:color="auto"/>
              <w:bottom w:val="single" w:sz="4" w:space="0" w:color="000000"/>
              <w:right w:val="single" w:sz="4" w:space="0" w:color="auto"/>
            </w:tcBorders>
            <w:shd w:val="clear" w:color="auto" w:fill="auto"/>
            <w:vAlign w:val="center"/>
            <w:hideMark/>
          </w:tcPr>
          <w:p w14:paraId="11881ABB"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c>
          <w:tcPr>
            <w:tcW w:w="855" w:type="dxa"/>
            <w:tcBorders>
              <w:top w:val="nil"/>
              <w:left w:val="single" w:sz="4" w:space="0" w:color="auto"/>
              <w:bottom w:val="single" w:sz="4" w:space="0" w:color="000000"/>
              <w:right w:val="double" w:sz="6" w:space="0" w:color="auto"/>
            </w:tcBorders>
            <w:shd w:val="clear" w:color="auto" w:fill="auto"/>
            <w:vAlign w:val="center"/>
            <w:hideMark/>
          </w:tcPr>
          <w:p w14:paraId="2D762172" w14:textId="77777777" w:rsidR="005B674A" w:rsidRPr="00C94A22" w:rsidRDefault="005B674A" w:rsidP="005B674A">
            <w:pPr>
              <w:spacing w:before="40" w:after="40"/>
              <w:jc w:val="center"/>
              <w:rPr>
                <w:rFonts w:asciiTheme="majorBidi" w:hAnsiTheme="majorBidi" w:cstheme="majorBidi"/>
                <w:b/>
                <w:bCs/>
                <w:sz w:val="18"/>
                <w:szCs w:val="18"/>
              </w:rPr>
            </w:pPr>
            <w:del w:id="56" w:author="CEPT" w:date="2019-07-23T11:28:00Z">
              <w:r w:rsidRPr="00C94A22" w:rsidDel="005B674A">
                <w:rPr>
                  <w:rFonts w:asciiTheme="majorBidi" w:hAnsiTheme="majorBidi" w:cstheme="majorBidi"/>
                  <w:b/>
                  <w:bCs/>
                  <w:sz w:val="18"/>
                  <w:szCs w:val="18"/>
                </w:rPr>
                <w:delText>+</w:delText>
              </w:r>
            </w:del>
            <w:ins w:id="57" w:author="CEPT" w:date="2019-07-23T11:28:00Z">
              <w:r w:rsidRPr="0042498F">
                <w:rPr>
                  <w:rFonts w:asciiTheme="majorBidi" w:hAnsiTheme="majorBidi" w:cstheme="majorBidi"/>
                  <w:b/>
                  <w:bCs/>
                  <w:sz w:val="18"/>
                  <w:szCs w:val="18"/>
                </w:rPr>
                <w:t>X</w:t>
              </w:r>
            </w:ins>
          </w:p>
        </w:tc>
        <w:tc>
          <w:tcPr>
            <w:tcW w:w="1324" w:type="dxa"/>
            <w:tcBorders>
              <w:top w:val="nil"/>
              <w:left w:val="double" w:sz="6" w:space="0" w:color="auto"/>
              <w:bottom w:val="single" w:sz="4" w:space="0" w:color="000000"/>
              <w:right w:val="double" w:sz="6" w:space="0" w:color="auto"/>
            </w:tcBorders>
            <w:shd w:val="clear" w:color="000000" w:fill="auto"/>
            <w:hideMark/>
          </w:tcPr>
          <w:p w14:paraId="27EDDE05" w14:textId="77777777" w:rsidR="005B674A" w:rsidRPr="002B5F67"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B5F67">
              <w:rPr>
                <w:rFonts w:asciiTheme="majorBidi" w:hAnsiTheme="majorBidi" w:cstheme="majorBidi"/>
                <w:sz w:val="18"/>
                <w:szCs w:val="18"/>
                <w:lang w:val="en-US" w:eastAsia="zh-CN"/>
              </w:rPr>
              <w:t>A.3.b</w:t>
            </w:r>
          </w:p>
        </w:tc>
        <w:tc>
          <w:tcPr>
            <w:tcW w:w="595" w:type="dxa"/>
            <w:tcBorders>
              <w:top w:val="nil"/>
              <w:left w:val="double" w:sz="6" w:space="0" w:color="auto"/>
              <w:bottom w:val="single" w:sz="4" w:space="0" w:color="000000"/>
              <w:right w:val="single" w:sz="12" w:space="0" w:color="auto"/>
            </w:tcBorders>
            <w:shd w:val="clear" w:color="auto" w:fill="auto"/>
            <w:vAlign w:val="center"/>
            <w:hideMark/>
          </w:tcPr>
          <w:p w14:paraId="6B6B23DB" w14:textId="77777777" w:rsidR="005B674A" w:rsidRPr="00C94A22" w:rsidRDefault="005B674A" w:rsidP="005B674A">
            <w:pPr>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X</w:t>
            </w:r>
          </w:p>
        </w:tc>
      </w:tr>
      <w:tr w:rsidR="005B674A" w:rsidRPr="005B674A" w14:paraId="7F0FE69E" w14:textId="77777777" w:rsidTr="005B674A">
        <w:trPr>
          <w:cantSplit/>
        </w:trPr>
        <w:tc>
          <w:tcPr>
            <w:tcW w:w="1149" w:type="dxa"/>
            <w:tcBorders>
              <w:top w:val="nil"/>
              <w:left w:val="single" w:sz="12" w:space="0" w:color="auto"/>
              <w:bottom w:val="single" w:sz="4" w:space="0" w:color="auto"/>
              <w:right w:val="double" w:sz="6" w:space="0" w:color="auto"/>
            </w:tcBorders>
            <w:shd w:val="clear" w:color="auto" w:fill="auto"/>
            <w:hideMark/>
          </w:tcPr>
          <w:p w14:paraId="51551A6B" w14:textId="77777777" w:rsidR="005B674A" w:rsidRPr="005B674A"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bCs/>
                <w:sz w:val="18"/>
                <w:szCs w:val="18"/>
                <w:lang w:val="en-US" w:eastAsia="zh-CN"/>
              </w:rPr>
            </w:pPr>
            <w:r>
              <w:rPr>
                <w:rFonts w:asciiTheme="majorBidi" w:hAnsiTheme="majorBidi" w:cstheme="majorBidi"/>
                <w:bCs/>
                <w:sz w:val="18"/>
                <w:szCs w:val="18"/>
                <w:lang w:val="en-US" w:eastAsia="zh-CN"/>
              </w:rPr>
              <w:t>…</w:t>
            </w:r>
          </w:p>
        </w:tc>
        <w:tc>
          <w:tcPr>
            <w:tcW w:w="7835" w:type="dxa"/>
            <w:tcBorders>
              <w:top w:val="single" w:sz="4" w:space="0" w:color="auto"/>
              <w:left w:val="nil"/>
              <w:bottom w:val="single" w:sz="4" w:space="0" w:color="auto"/>
              <w:right w:val="double" w:sz="4" w:space="0" w:color="auto"/>
            </w:tcBorders>
            <w:shd w:val="clear" w:color="auto" w:fill="auto"/>
            <w:hideMark/>
          </w:tcPr>
          <w:p w14:paraId="48E35E87" w14:textId="77777777" w:rsidR="005B674A" w:rsidRPr="005B674A"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bCs/>
                <w:sz w:val="18"/>
                <w:szCs w:val="18"/>
                <w:lang w:val="en-US" w:eastAsia="zh-CN"/>
              </w:rPr>
            </w:pPr>
            <w:r>
              <w:rPr>
                <w:rFonts w:asciiTheme="majorBidi" w:hAnsiTheme="majorBidi" w:cstheme="majorBidi"/>
                <w:bCs/>
                <w:sz w:val="18"/>
                <w:szCs w:val="18"/>
                <w:lang w:val="en-US" w:eastAsia="zh-CN"/>
              </w:rPr>
              <w:t>…</w:t>
            </w:r>
          </w:p>
        </w:tc>
        <w:tc>
          <w:tcPr>
            <w:tcW w:w="7523" w:type="dxa"/>
            <w:gridSpan w:val="9"/>
            <w:tcBorders>
              <w:top w:val="nil"/>
              <w:left w:val="double" w:sz="4" w:space="0" w:color="auto"/>
              <w:bottom w:val="single" w:sz="4" w:space="0" w:color="auto"/>
              <w:right w:val="double" w:sz="6" w:space="0" w:color="auto"/>
            </w:tcBorders>
            <w:shd w:val="clear" w:color="000000" w:fill="C0C0C0"/>
            <w:vAlign w:val="center"/>
          </w:tcPr>
          <w:p w14:paraId="55AE2AD9" w14:textId="77777777" w:rsidR="005B674A" w:rsidRPr="005B674A" w:rsidRDefault="005B674A" w:rsidP="005B674A">
            <w:pPr>
              <w:spacing w:before="40" w:after="40"/>
              <w:jc w:val="center"/>
              <w:rPr>
                <w:rFonts w:asciiTheme="majorBidi" w:hAnsiTheme="majorBidi" w:cstheme="majorBidi"/>
                <w:bCs/>
                <w:sz w:val="18"/>
                <w:szCs w:val="18"/>
              </w:rPr>
            </w:pPr>
            <w:r>
              <w:rPr>
                <w:rFonts w:asciiTheme="majorBidi" w:hAnsiTheme="majorBidi" w:cstheme="majorBidi"/>
                <w:bCs/>
                <w:sz w:val="18"/>
                <w:szCs w:val="18"/>
              </w:rPr>
              <w:t>….</w:t>
            </w:r>
          </w:p>
        </w:tc>
        <w:tc>
          <w:tcPr>
            <w:tcW w:w="1324" w:type="dxa"/>
            <w:tcBorders>
              <w:top w:val="nil"/>
              <w:left w:val="nil"/>
              <w:bottom w:val="single" w:sz="4" w:space="0" w:color="auto"/>
              <w:right w:val="double" w:sz="6" w:space="0" w:color="auto"/>
            </w:tcBorders>
            <w:shd w:val="clear" w:color="auto" w:fill="auto"/>
            <w:hideMark/>
          </w:tcPr>
          <w:p w14:paraId="15AE9D74" w14:textId="77777777" w:rsidR="005B674A" w:rsidRPr="005B674A"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bCs/>
                <w:sz w:val="18"/>
                <w:szCs w:val="18"/>
                <w:lang w:val="en-US" w:eastAsia="zh-CN"/>
              </w:rPr>
            </w:pPr>
            <w:r>
              <w:rPr>
                <w:rFonts w:asciiTheme="majorBidi" w:hAnsiTheme="majorBidi" w:cstheme="majorBidi"/>
                <w:bCs/>
                <w:sz w:val="18"/>
                <w:szCs w:val="18"/>
                <w:lang w:val="en-US" w:eastAsia="zh-CN"/>
              </w:rPr>
              <w:t>…</w:t>
            </w:r>
          </w:p>
        </w:tc>
        <w:tc>
          <w:tcPr>
            <w:tcW w:w="595" w:type="dxa"/>
            <w:tcBorders>
              <w:top w:val="nil"/>
              <w:left w:val="nil"/>
              <w:bottom w:val="single" w:sz="4" w:space="0" w:color="auto"/>
              <w:right w:val="single" w:sz="12" w:space="0" w:color="auto"/>
            </w:tcBorders>
            <w:shd w:val="clear" w:color="000000" w:fill="C0C0C0"/>
            <w:vAlign w:val="center"/>
            <w:hideMark/>
          </w:tcPr>
          <w:p w14:paraId="66DB1DB7" w14:textId="77777777" w:rsidR="005B674A" w:rsidRPr="005B674A" w:rsidRDefault="005B674A" w:rsidP="005B674A">
            <w:pPr>
              <w:spacing w:before="40" w:after="40"/>
              <w:jc w:val="center"/>
              <w:rPr>
                <w:rFonts w:asciiTheme="majorBidi" w:hAnsiTheme="majorBidi" w:cstheme="majorBidi"/>
                <w:bCs/>
                <w:sz w:val="18"/>
                <w:szCs w:val="18"/>
              </w:rPr>
            </w:pPr>
            <w:r>
              <w:rPr>
                <w:rFonts w:asciiTheme="majorBidi" w:hAnsiTheme="majorBidi" w:cstheme="majorBidi"/>
                <w:bCs/>
                <w:sz w:val="18"/>
                <w:szCs w:val="18"/>
              </w:rPr>
              <w:t>…</w:t>
            </w:r>
          </w:p>
        </w:tc>
      </w:tr>
    </w:tbl>
    <w:p w14:paraId="200F463E" w14:textId="77777777" w:rsidR="005B674A" w:rsidRDefault="005B674A" w:rsidP="005B674A">
      <w:pPr>
        <w:pStyle w:val="Reasons"/>
      </w:pPr>
    </w:p>
    <w:p w14:paraId="05068255" w14:textId="6EBF8314" w:rsidR="005B674A" w:rsidRDefault="005B674A" w:rsidP="005B674A">
      <w:pPr>
        <w:pStyle w:val="Proposal"/>
      </w:pPr>
      <w:r>
        <w:lastRenderedPageBreak/>
        <w:t>MOD</w:t>
      </w:r>
      <w:r>
        <w:tab/>
        <w:t>EUR/</w:t>
      </w:r>
      <w:r w:rsidR="006A093D">
        <w:t>16</w:t>
      </w:r>
      <w:r>
        <w:t>A19A3/12</w:t>
      </w:r>
    </w:p>
    <w:p w14:paraId="65C2A721" w14:textId="77777777" w:rsidR="005B674A" w:rsidRPr="00301CBE" w:rsidRDefault="005B674A" w:rsidP="005B674A">
      <w:pPr>
        <w:pStyle w:val="TableNo"/>
        <w:spacing w:before="0"/>
        <w:rPr>
          <w:rFonts w:ascii="Times New Roman Bold" w:hAnsi="Times New Roman Bold"/>
          <w:b/>
          <w:caps w:val="0"/>
        </w:rPr>
      </w:pPr>
      <w:r w:rsidRPr="00301CBE">
        <w:rPr>
          <w:rFonts w:ascii="Times New Roman Bold" w:hAnsi="Times New Roman Bold"/>
          <w:b/>
          <w:caps w:val="0"/>
        </w:rPr>
        <w:t>TABLE C</w:t>
      </w:r>
    </w:p>
    <w:p w14:paraId="77929C4A" w14:textId="77777777" w:rsidR="005B674A" w:rsidRDefault="005B674A" w:rsidP="005B674A">
      <w:pPr>
        <w:pStyle w:val="Tabletitle"/>
      </w:pPr>
      <w:r w:rsidRPr="00301CBE">
        <w:t xml:space="preserve">CHARACTERISTICS TO BE PROVIDED FOR EACH GROUP OF FREQUENCY ASSIGNMENTS </w:t>
      </w:r>
      <w:r>
        <w:br/>
      </w:r>
      <w:r w:rsidRPr="00301CBE">
        <w:t xml:space="preserve">FOR A SATELLITE ANTENNA BEAM OR AN EARTH STATION OR </w:t>
      </w:r>
      <w:r>
        <w:br/>
      </w:r>
      <w:r w:rsidRPr="00301CBE">
        <w:t>RADIO ASTRONOMY ANTENNA</w:t>
      </w:r>
      <w:r>
        <w:t>      </w:t>
      </w:r>
      <w:r w:rsidRPr="000735D2">
        <w:rPr>
          <w:rFonts w:ascii="Times New Roman"/>
          <w:b w:val="0"/>
          <w:bCs/>
          <w:color w:val="000000"/>
          <w:sz w:val="16"/>
        </w:rPr>
        <w:t>(Rev.WRC</w:t>
      </w:r>
      <w:r w:rsidRPr="000735D2">
        <w:rPr>
          <w:rFonts w:ascii="Times New Roman"/>
          <w:b w:val="0"/>
          <w:bCs/>
          <w:color w:val="000000"/>
          <w:sz w:val="16"/>
        </w:rPr>
        <w:noBreakHyphen/>
        <w:t>1</w:t>
      </w:r>
      <w:del w:id="58" w:author="CEPT" w:date="2019-07-23T11:29:00Z">
        <w:r w:rsidRPr="000735D2" w:rsidDel="005B674A">
          <w:rPr>
            <w:rFonts w:ascii="Times New Roman"/>
            <w:b w:val="0"/>
            <w:bCs/>
            <w:color w:val="000000"/>
            <w:sz w:val="16"/>
          </w:rPr>
          <w:delText>5</w:delText>
        </w:r>
      </w:del>
      <w:ins w:id="59" w:author="CEPT" w:date="2019-07-23T11:29:00Z">
        <w:r>
          <w:rPr>
            <w:rFonts w:ascii="Times New Roman"/>
            <w:b w:val="0"/>
            <w:bCs/>
            <w:color w:val="000000"/>
            <w:sz w:val="16"/>
          </w:rPr>
          <w:t>9</w:t>
        </w:r>
      </w:ins>
      <w:r w:rsidRPr="000735D2">
        <w:rPr>
          <w:rFonts w:ascii="Times New Roman"/>
          <w:b w:val="0"/>
          <w:bCs/>
          <w:color w:val="000000"/>
          <w:sz w:val="16"/>
        </w:rPr>
        <w:t>)</w:t>
      </w:r>
    </w:p>
    <w:tbl>
      <w:tblPr>
        <w:tblW w:w="18493" w:type="dxa"/>
        <w:tblLayout w:type="fixed"/>
        <w:tblLook w:val="04A0" w:firstRow="1" w:lastRow="0" w:firstColumn="1" w:lastColumn="0" w:noHBand="0" w:noVBand="1"/>
      </w:tblPr>
      <w:tblGrid>
        <w:gridCol w:w="1153"/>
        <w:gridCol w:w="7965"/>
        <w:gridCol w:w="763"/>
        <w:gridCol w:w="870"/>
        <w:gridCol w:w="924"/>
        <w:gridCol w:w="998"/>
        <w:gridCol w:w="651"/>
        <w:gridCol w:w="786"/>
        <w:gridCol w:w="860"/>
        <w:gridCol w:w="817"/>
        <w:gridCol w:w="833"/>
        <w:gridCol w:w="1244"/>
        <w:gridCol w:w="629"/>
      </w:tblGrid>
      <w:tr w:rsidR="005B674A" w:rsidRPr="00224086" w14:paraId="015485E9" w14:textId="77777777" w:rsidTr="005B674A">
        <w:trPr>
          <w:trHeight w:val="3000"/>
          <w:tblHeader/>
        </w:trPr>
        <w:tc>
          <w:tcPr>
            <w:tcW w:w="1153" w:type="dxa"/>
            <w:tcBorders>
              <w:top w:val="single" w:sz="12" w:space="0" w:color="auto"/>
              <w:left w:val="single" w:sz="12" w:space="0" w:color="auto"/>
              <w:bottom w:val="single" w:sz="4" w:space="0" w:color="auto"/>
              <w:right w:val="nil"/>
            </w:tcBorders>
            <w:shd w:val="clear" w:color="000000" w:fill="auto"/>
            <w:textDirection w:val="btLr"/>
            <w:vAlign w:val="center"/>
            <w:hideMark/>
          </w:tcPr>
          <w:p w14:paraId="4E82B406"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Items in Appendix</w:t>
            </w:r>
          </w:p>
        </w:tc>
        <w:tc>
          <w:tcPr>
            <w:tcW w:w="7965" w:type="dxa"/>
            <w:tcBorders>
              <w:top w:val="single" w:sz="12" w:space="0" w:color="auto"/>
              <w:left w:val="double" w:sz="6" w:space="0" w:color="auto"/>
              <w:bottom w:val="single" w:sz="4" w:space="0" w:color="auto"/>
              <w:right w:val="double" w:sz="4" w:space="0" w:color="auto"/>
            </w:tcBorders>
            <w:shd w:val="clear" w:color="auto" w:fill="auto"/>
            <w:vAlign w:val="center"/>
            <w:hideMark/>
          </w:tcPr>
          <w:p w14:paraId="07412ED0" w14:textId="77777777" w:rsidR="005B674A" w:rsidRPr="00224086" w:rsidRDefault="005B674A" w:rsidP="005B674A">
            <w:pPr>
              <w:spacing w:before="40" w:after="40"/>
              <w:jc w:val="center"/>
              <w:rPr>
                <w:rFonts w:asciiTheme="majorBidi" w:hAnsiTheme="majorBidi" w:cstheme="majorBidi"/>
                <w:b/>
                <w:bCs/>
                <w:i/>
                <w:iCs/>
                <w:sz w:val="16"/>
                <w:szCs w:val="16"/>
              </w:rPr>
            </w:pPr>
            <w:r w:rsidRPr="00224086">
              <w:rPr>
                <w:rFonts w:asciiTheme="majorBidi" w:hAnsiTheme="majorBidi" w:cstheme="majorBidi"/>
                <w:b/>
                <w:bCs/>
                <w:i/>
                <w:iCs/>
                <w:sz w:val="16"/>
                <w:szCs w:val="16"/>
                <w:lang w:eastAsia="zh-CN"/>
              </w:rPr>
              <w:t xml:space="preserve">C </w:t>
            </w:r>
            <w:r w:rsidRPr="00224086">
              <w:rPr>
                <w:rFonts w:asciiTheme="majorBidi" w:hAnsiTheme="majorBidi" w:cstheme="majorBidi"/>
                <w:b/>
                <w:bCs/>
                <w:i/>
                <w:iCs/>
                <w:sz w:val="16"/>
                <w:szCs w:val="16"/>
                <w:vertAlign w:val="superscript"/>
                <w:lang w:eastAsia="zh-CN"/>
              </w:rPr>
              <w:t>_</w:t>
            </w:r>
            <w:r w:rsidRPr="00224086">
              <w:rPr>
                <w:rFonts w:asciiTheme="majorBidi" w:hAnsiTheme="majorBidi" w:cstheme="majorBidi"/>
                <w:b/>
                <w:bCs/>
                <w:i/>
                <w:iCs/>
                <w:sz w:val="16"/>
                <w:szCs w:val="16"/>
                <w:lang w:eastAsia="zh-CN"/>
              </w:rPr>
              <w:t xml:space="preserve"> CHARACTERISTICS TO BE PROVIDED FOR EACH GROUP OF FREQUENCY </w:t>
            </w:r>
            <w:r>
              <w:rPr>
                <w:rFonts w:asciiTheme="majorBidi" w:hAnsiTheme="majorBidi" w:cstheme="majorBidi"/>
                <w:b/>
                <w:bCs/>
                <w:i/>
                <w:iCs/>
                <w:sz w:val="16"/>
                <w:szCs w:val="16"/>
                <w:lang w:eastAsia="zh-CN"/>
              </w:rPr>
              <w:br/>
            </w:r>
            <w:r w:rsidRPr="00224086">
              <w:rPr>
                <w:rFonts w:asciiTheme="majorBidi" w:hAnsiTheme="majorBidi" w:cstheme="majorBidi"/>
                <w:b/>
                <w:bCs/>
                <w:i/>
                <w:iCs/>
                <w:sz w:val="16"/>
                <w:szCs w:val="16"/>
                <w:lang w:eastAsia="zh-CN"/>
              </w:rPr>
              <w:t xml:space="preserve">ASSIGNMENTS FOR A SATELLITE ANTENNA BEAM OR </w:t>
            </w:r>
            <w:r w:rsidRPr="00224086">
              <w:rPr>
                <w:rFonts w:asciiTheme="majorBidi" w:hAnsiTheme="majorBidi" w:cstheme="majorBidi"/>
                <w:b/>
                <w:bCs/>
                <w:i/>
                <w:iCs/>
                <w:sz w:val="16"/>
                <w:szCs w:val="16"/>
                <w:lang w:eastAsia="zh-CN"/>
              </w:rPr>
              <w:br/>
              <w:t>AN EARTH STATION OR RADIO ASTRONOMY ANTENNA</w:t>
            </w:r>
          </w:p>
        </w:tc>
        <w:tc>
          <w:tcPr>
            <w:tcW w:w="763" w:type="dxa"/>
            <w:tcBorders>
              <w:top w:val="single" w:sz="12" w:space="0" w:color="auto"/>
              <w:left w:val="double" w:sz="4" w:space="0" w:color="auto"/>
              <w:bottom w:val="single" w:sz="4" w:space="0" w:color="auto"/>
              <w:right w:val="single" w:sz="4" w:space="0" w:color="auto"/>
            </w:tcBorders>
            <w:shd w:val="clear" w:color="auto" w:fill="auto"/>
            <w:textDirection w:val="btLr"/>
            <w:vAlign w:val="center"/>
            <w:hideMark/>
          </w:tcPr>
          <w:p w14:paraId="6AAD92DD"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Advance publication of a geostationary-</w:t>
            </w:r>
            <w:r w:rsidRPr="00224086">
              <w:rPr>
                <w:rFonts w:asciiTheme="majorBidi" w:hAnsiTheme="majorBidi" w:cstheme="majorBidi"/>
                <w:b/>
                <w:bCs/>
                <w:sz w:val="16"/>
                <w:szCs w:val="16"/>
              </w:rPr>
              <w:br/>
              <w:t>satellite network</w:t>
            </w:r>
          </w:p>
        </w:tc>
        <w:tc>
          <w:tcPr>
            <w:tcW w:w="870" w:type="dxa"/>
            <w:tcBorders>
              <w:top w:val="single" w:sz="12" w:space="0" w:color="auto"/>
              <w:left w:val="nil"/>
              <w:bottom w:val="single" w:sz="4" w:space="0" w:color="auto"/>
              <w:right w:val="single" w:sz="4" w:space="0" w:color="auto"/>
            </w:tcBorders>
            <w:shd w:val="clear" w:color="auto" w:fill="auto"/>
            <w:textDirection w:val="btLr"/>
            <w:vAlign w:val="center"/>
            <w:hideMark/>
          </w:tcPr>
          <w:p w14:paraId="1FE8160F" w14:textId="77777777" w:rsidR="005B674A" w:rsidRPr="00224086" w:rsidRDefault="005B674A" w:rsidP="005B674A">
            <w:pPr>
              <w:spacing w:before="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Advance publication of a non-geostationary-satellite network subject to coordination under Section II </w:t>
            </w:r>
            <w:r>
              <w:rPr>
                <w:rFonts w:asciiTheme="majorBidi" w:hAnsiTheme="majorBidi" w:cstheme="majorBidi"/>
                <w:b/>
                <w:bCs/>
                <w:sz w:val="16"/>
                <w:szCs w:val="16"/>
              </w:rPr>
              <w:br/>
            </w:r>
            <w:r w:rsidRPr="00224086">
              <w:rPr>
                <w:rFonts w:asciiTheme="majorBidi" w:hAnsiTheme="majorBidi" w:cstheme="majorBidi"/>
                <w:b/>
                <w:bCs/>
                <w:sz w:val="16"/>
                <w:szCs w:val="16"/>
              </w:rPr>
              <w:t>of Article 9</w:t>
            </w:r>
          </w:p>
        </w:tc>
        <w:tc>
          <w:tcPr>
            <w:tcW w:w="924" w:type="dxa"/>
            <w:tcBorders>
              <w:top w:val="single" w:sz="12" w:space="0" w:color="auto"/>
              <w:left w:val="nil"/>
              <w:bottom w:val="single" w:sz="4" w:space="0" w:color="auto"/>
              <w:right w:val="single" w:sz="4" w:space="0" w:color="auto"/>
            </w:tcBorders>
            <w:shd w:val="clear" w:color="auto" w:fill="auto"/>
            <w:textDirection w:val="btLr"/>
            <w:vAlign w:val="center"/>
            <w:hideMark/>
          </w:tcPr>
          <w:p w14:paraId="25A2F4E6" w14:textId="77777777" w:rsidR="005B674A" w:rsidRPr="00224086" w:rsidRDefault="005B674A" w:rsidP="005B674A">
            <w:pPr>
              <w:spacing w:before="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Advance publication of a non-geostationary-satellite network not subject to coordination under Section II </w:t>
            </w:r>
            <w:r>
              <w:rPr>
                <w:rFonts w:asciiTheme="majorBidi" w:hAnsiTheme="majorBidi" w:cstheme="majorBidi"/>
                <w:b/>
                <w:bCs/>
                <w:sz w:val="16"/>
                <w:szCs w:val="16"/>
              </w:rPr>
              <w:br/>
            </w:r>
            <w:r w:rsidRPr="00224086">
              <w:rPr>
                <w:rFonts w:asciiTheme="majorBidi" w:hAnsiTheme="majorBidi" w:cstheme="majorBidi"/>
                <w:b/>
                <w:bCs/>
                <w:sz w:val="16"/>
                <w:szCs w:val="16"/>
              </w:rPr>
              <w:t>of Article 9</w:t>
            </w:r>
          </w:p>
        </w:tc>
        <w:tc>
          <w:tcPr>
            <w:tcW w:w="998" w:type="dxa"/>
            <w:tcBorders>
              <w:top w:val="single" w:sz="12" w:space="0" w:color="auto"/>
              <w:left w:val="nil"/>
              <w:bottom w:val="single" w:sz="4" w:space="0" w:color="auto"/>
              <w:right w:val="single" w:sz="4" w:space="0" w:color="auto"/>
            </w:tcBorders>
            <w:shd w:val="clear" w:color="auto" w:fill="auto"/>
            <w:textDirection w:val="btLr"/>
            <w:vAlign w:val="center"/>
            <w:hideMark/>
          </w:tcPr>
          <w:p w14:paraId="7799DEEA"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651" w:type="dxa"/>
            <w:tcBorders>
              <w:top w:val="single" w:sz="12" w:space="0" w:color="auto"/>
              <w:left w:val="nil"/>
              <w:bottom w:val="single" w:sz="4" w:space="0" w:color="auto"/>
              <w:right w:val="single" w:sz="4" w:space="0" w:color="auto"/>
            </w:tcBorders>
            <w:shd w:val="clear" w:color="auto" w:fill="auto"/>
            <w:textDirection w:val="btLr"/>
            <w:vAlign w:val="center"/>
            <w:hideMark/>
          </w:tcPr>
          <w:p w14:paraId="65099C29"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Notification or coordination of a non-geostationary-satellite network</w:t>
            </w:r>
          </w:p>
        </w:tc>
        <w:tc>
          <w:tcPr>
            <w:tcW w:w="786" w:type="dxa"/>
            <w:tcBorders>
              <w:top w:val="single" w:sz="12" w:space="0" w:color="auto"/>
              <w:left w:val="nil"/>
              <w:bottom w:val="single" w:sz="4" w:space="0" w:color="auto"/>
              <w:right w:val="single" w:sz="4" w:space="0" w:color="auto"/>
            </w:tcBorders>
            <w:shd w:val="clear" w:color="auto" w:fill="auto"/>
            <w:textDirection w:val="btLr"/>
            <w:vAlign w:val="center"/>
            <w:hideMark/>
          </w:tcPr>
          <w:p w14:paraId="3CB8B320"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Notification or coordination of an earth station (including notification under </w:t>
            </w:r>
            <w:r w:rsidRPr="00224086">
              <w:rPr>
                <w:rFonts w:asciiTheme="majorBidi" w:hAnsiTheme="majorBidi" w:cstheme="majorBidi"/>
                <w:b/>
                <w:bCs/>
                <w:sz w:val="16"/>
                <w:szCs w:val="16"/>
              </w:rPr>
              <w:br/>
              <w:t xml:space="preserve">Appendices 30A or 30B) </w:t>
            </w:r>
          </w:p>
        </w:tc>
        <w:tc>
          <w:tcPr>
            <w:tcW w:w="860" w:type="dxa"/>
            <w:tcBorders>
              <w:top w:val="single" w:sz="12" w:space="0" w:color="auto"/>
              <w:left w:val="nil"/>
              <w:bottom w:val="single" w:sz="4" w:space="0" w:color="auto"/>
              <w:right w:val="single" w:sz="4" w:space="0" w:color="auto"/>
            </w:tcBorders>
            <w:shd w:val="clear" w:color="auto" w:fill="auto"/>
            <w:textDirection w:val="btLr"/>
            <w:vAlign w:val="center"/>
            <w:hideMark/>
          </w:tcPr>
          <w:p w14:paraId="14BCB17D"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Notice for a satellite network in the broadcasting-satellite service under Appendix 30 (Articles 4 and 5)</w:t>
            </w:r>
          </w:p>
        </w:tc>
        <w:tc>
          <w:tcPr>
            <w:tcW w:w="817" w:type="dxa"/>
            <w:tcBorders>
              <w:top w:val="single" w:sz="12" w:space="0" w:color="auto"/>
              <w:left w:val="nil"/>
              <w:bottom w:val="single" w:sz="4" w:space="0" w:color="auto"/>
              <w:right w:val="single" w:sz="4" w:space="0" w:color="auto"/>
            </w:tcBorders>
            <w:shd w:val="clear" w:color="auto" w:fill="auto"/>
            <w:textDirection w:val="btLr"/>
            <w:vAlign w:val="center"/>
            <w:hideMark/>
          </w:tcPr>
          <w:p w14:paraId="25F1BA3D"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 xml:space="preserve">Notice for a satellite network </w:t>
            </w:r>
            <w:r>
              <w:rPr>
                <w:rFonts w:asciiTheme="majorBidi" w:hAnsiTheme="majorBidi" w:cstheme="majorBidi"/>
                <w:b/>
                <w:bCs/>
                <w:sz w:val="16"/>
                <w:szCs w:val="16"/>
              </w:rPr>
              <w:br/>
            </w:r>
            <w:r w:rsidRPr="00224086">
              <w:rPr>
                <w:rFonts w:asciiTheme="majorBidi" w:hAnsiTheme="majorBidi" w:cstheme="majorBidi"/>
                <w:b/>
                <w:bCs/>
                <w:sz w:val="16"/>
                <w:szCs w:val="16"/>
              </w:rPr>
              <w:t xml:space="preserve">(feeder-link) under Appendix 30A </w:t>
            </w:r>
            <w:r>
              <w:rPr>
                <w:rFonts w:asciiTheme="majorBidi" w:hAnsiTheme="majorBidi" w:cstheme="majorBidi"/>
                <w:b/>
                <w:bCs/>
                <w:sz w:val="16"/>
                <w:szCs w:val="16"/>
              </w:rPr>
              <w:br/>
            </w:r>
            <w:r w:rsidRPr="00224086">
              <w:rPr>
                <w:rFonts w:asciiTheme="majorBidi" w:hAnsiTheme="majorBidi" w:cstheme="majorBidi"/>
                <w:b/>
                <w:bCs/>
                <w:sz w:val="16"/>
                <w:szCs w:val="16"/>
              </w:rPr>
              <w:t>(Articles 4 and 5)</w:t>
            </w:r>
          </w:p>
        </w:tc>
        <w:tc>
          <w:tcPr>
            <w:tcW w:w="833" w:type="dxa"/>
            <w:tcBorders>
              <w:top w:val="single" w:sz="12" w:space="0" w:color="auto"/>
              <w:left w:val="nil"/>
              <w:bottom w:val="single" w:sz="4" w:space="0" w:color="auto"/>
              <w:right w:val="double" w:sz="6" w:space="0" w:color="auto"/>
            </w:tcBorders>
            <w:shd w:val="clear" w:color="auto" w:fill="auto"/>
            <w:textDirection w:val="btLr"/>
            <w:vAlign w:val="center"/>
            <w:hideMark/>
          </w:tcPr>
          <w:p w14:paraId="458287FB"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Notice for a satellite network in the fixed-</w:t>
            </w:r>
            <w:r w:rsidRPr="00224086">
              <w:rPr>
                <w:rFonts w:asciiTheme="majorBidi" w:hAnsiTheme="majorBidi" w:cstheme="majorBidi"/>
                <w:b/>
                <w:bCs/>
                <w:sz w:val="16"/>
                <w:szCs w:val="16"/>
              </w:rPr>
              <w:br/>
              <w:t xml:space="preserve">satellite service under Appendix 30B </w:t>
            </w:r>
            <w:r w:rsidRPr="00224086">
              <w:rPr>
                <w:rFonts w:asciiTheme="majorBidi" w:hAnsiTheme="majorBidi" w:cstheme="majorBidi"/>
                <w:b/>
                <w:bCs/>
                <w:sz w:val="16"/>
                <w:szCs w:val="16"/>
              </w:rPr>
              <w:br/>
              <w:t>(Articles 6 and 8)</w:t>
            </w:r>
          </w:p>
        </w:tc>
        <w:tc>
          <w:tcPr>
            <w:tcW w:w="1244" w:type="dxa"/>
            <w:tcBorders>
              <w:top w:val="single" w:sz="12" w:space="0" w:color="auto"/>
              <w:left w:val="nil"/>
              <w:bottom w:val="single" w:sz="4" w:space="0" w:color="auto"/>
              <w:right w:val="nil"/>
            </w:tcBorders>
            <w:shd w:val="clear" w:color="000000" w:fill="auto"/>
            <w:textDirection w:val="btLr"/>
            <w:vAlign w:val="center"/>
            <w:hideMark/>
          </w:tcPr>
          <w:p w14:paraId="3BA78F83"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Items in Appendix</w:t>
            </w:r>
          </w:p>
        </w:tc>
        <w:tc>
          <w:tcPr>
            <w:tcW w:w="629" w:type="dxa"/>
            <w:tcBorders>
              <w:top w:val="single" w:sz="12" w:space="0" w:color="auto"/>
              <w:left w:val="double" w:sz="6" w:space="0" w:color="auto"/>
              <w:bottom w:val="single" w:sz="4" w:space="0" w:color="auto"/>
              <w:right w:val="single" w:sz="12" w:space="0" w:color="auto"/>
            </w:tcBorders>
            <w:shd w:val="clear" w:color="auto" w:fill="auto"/>
            <w:textDirection w:val="btLr"/>
            <w:vAlign w:val="center"/>
            <w:hideMark/>
          </w:tcPr>
          <w:p w14:paraId="26395A93" w14:textId="77777777" w:rsidR="005B674A" w:rsidRPr="00224086" w:rsidRDefault="005B674A" w:rsidP="005B674A">
            <w:pPr>
              <w:spacing w:before="40" w:after="40"/>
              <w:jc w:val="center"/>
              <w:rPr>
                <w:rFonts w:asciiTheme="majorBidi" w:hAnsiTheme="majorBidi" w:cstheme="majorBidi"/>
                <w:b/>
                <w:bCs/>
                <w:sz w:val="16"/>
                <w:szCs w:val="16"/>
              </w:rPr>
            </w:pPr>
            <w:r w:rsidRPr="00224086">
              <w:rPr>
                <w:rFonts w:asciiTheme="majorBidi" w:hAnsiTheme="majorBidi" w:cstheme="majorBidi"/>
                <w:b/>
                <w:bCs/>
                <w:sz w:val="16"/>
                <w:szCs w:val="16"/>
              </w:rPr>
              <w:t>Radio astronomy</w:t>
            </w:r>
          </w:p>
        </w:tc>
      </w:tr>
      <w:tr w:rsidR="005B674A" w:rsidRPr="008476A6" w14:paraId="0AC8BC07" w14:textId="77777777" w:rsidTr="005B674A">
        <w:trPr>
          <w:cantSplit/>
        </w:trPr>
        <w:tc>
          <w:tcPr>
            <w:tcW w:w="1153" w:type="dxa"/>
            <w:tcBorders>
              <w:top w:val="nil"/>
              <w:left w:val="single" w:sz="12" w:space="0" w:color="auto"/>
              <w:bottom w:val="single" w:sz="4" w:space="0" w:color="000000"/>
              <w:right w:val="double" w:sz="6" w:space="0" w:color="auto"/>
            </w:tcBorders>
            <w:shd w:val="clear" w:color="000000" w:fill="FFFFFF"/>
            <w:hideMark/>
          </w:tcPr>
          <w:p w14:paraId="22A1DA38" w14:textId="77777777" w:rsidR="005B674A" w:rsidRPr="008476A6"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Pr>
                <w:rFonts w:asciiTheme="majorBidi" w:hAnsiTheme="majorBidi" w:cstheme="majorBidi"/>
                <w:sz w:val="18"/>
                <w:szCs w:val="18"/>
                <w:lang w:eastAsia="zh-CN"/>
              </w:rPr>
              <w:t>…</w:t>
            </w:r>
          </w:p>
        </w:tc>
        <w:tc>
          <w:tcPr>
            <w:tcW w:w="7965" w:type="dxa"/>
            <w:tcBorders>
              <w:top w:val="single" w:sz="4" w:space="0" w:color="auto"/>
              <w:left w:val="nil"/>
              <w:right w:val="double" w:sz="4" w:space="0" w:color="auto"/>
            </w:tcBorders>
            <w:shd w:val="clear" w:color="000000" w:fill="FFFFFF"/>
            <w:hideMark/>
          </w:tcPr>
          <w:p w14:paraId="363D4E04" w14:textId="77777777" w:rsidR="005B674A" w:rsidRPr="008476A6" w:rsidRDefault="005B674A" w:rsidP="005B674A">
            <w:pPr>
              <w:spacing w:before="40" w:after="40"/>
              <w:ind w:left="340"/>
              <w:rPr>
                <w:sz w:val="18"/>
                <w:szCs w:val="18"/>
              </w:rPr>
            </w:pPr>
            <w:r>
              <w:rPr>
                <w:sz w:val="18"/>
                <w:szCs w:val="18"/>
              </w:rPr>
              <w:t>…</w:t>
            </w:r>
          </w:p>
        </w:tc>
        <w:tc>
          <w:tcPr>
            <w:tcW w:w="763" w:type="dxa"/>
            <w:tcBorders>
              <w:top w:val="nil"/>
              <w:left w:val="double" w:sz="4" w:space="0" w:color="auto"/>
              <w:bottom w:val="single" w:sz="4" w:space="0" w:color="000000"/>
              <w:right w:val="single" w:sz="4" w:space="0" w:color="auto"/>
            </w:tcBorders>
            <w:shd w:val="clear" w:color="000000" w:fill="FFFFFF"/>
            <w:hideMark/>
          </w:tcPr>
          <w:p w14:paraId="68E6D338" w14:textId="77777777" w:rsidR="005B674A" w:rsidRDefault="005B674A" w:rsidP="005B674A">
            <w:r w:rsidRPr="00C87395">
              <w:rPr>
                <w:rFonts w:asciiTheme="majorBidi" w:hAnsiTheme="majorBidi" w:cstheme="majorBidi"/>
                <w:b/>
                <w:bCs/>
                <w:sz w:val="18"/>
                <w:szCs w:val="18"/>
                <w:lang w:eastAsia="zh-CN"/>
              </w:rPr>
              <w:t>…</w:t>
            </w:r>
          </w:p>
        </w:tc>
        <w:tc>
          <w:tcPr>
            <w:tcW w:w="870" w:type="dxa"/>
            <w:tcBorders>
              <w:top w:val="nil"/>
              <w:left w:val="single" w:sz="4" w:space="0" w:color="auto"/>
              <w:bottom w:val="single" w:sz="4" w:space="0" w:color="000000"/>
              <w:right w:val="single" w:sz="4" w:space="0" w:color="auto"/>
            </w:tcBorders>
            <w:shd w:val="clear" w:color="000000" w:fill="FFFFFF"/>
            <w:hideMark/>
          </w:tcPr>
          <w:p w14:paraId="7A41F2BE" w14:textId="77777777" w:rsidR="005B674A" w:rsidRDefault="005B674A">
            <w:r w:rsidRPr="00C87395">
              <w:rPr>
                <w:rFonts w:asciiTheme="majorBidi" w:hAnsiTheme="majorBidi" w:cstheme="majorBidi"/>
                <w:b/>
                <w:bCs/>
                <w:sz w:val="18"/>
                <w:szCs w:val="18"/>
                <w:lang w:eastAsia="zh-CN"/>
              </w:rPr>
              <w:t>…</w:t>
            </w:r>
          </w:p>
        </w:tc>
        <w:tc>
          <w:tcPr>
            <w:tcW w:w="924" w:type="dxa"/>
            <w:tcBorders>
              <w:top w:val="nil"/>
              <w:left w:val="single" w:sz="4" w:space="0" w:color="auto"/>
              <w:bottom w:val="single" w:sz="4" w:space="0" w:color="000000"/>
              <w:right w:val="single" w:sz="4" w:space="0" w:color="auto"/>
            </w:tcBorders>
            <w:shd w:val="clear" w:color="000000" w:fill="FFFFFF"/>
            <w:hideMark/>
          </w:tcPr>
          <w:p w14:paraId="4F0A5656" w14:textId="77777777" w:rsidR="005B674A" w:rsidRDefault="005B674A">
            <w:r w:rsidRPr="00C87395">
              <w:rPr>
                <w:rFonts w:asciiTheme="majorBidi" w:hAnsiTheme="majorBidi" w:cstheme="majorBidi"/>
                <w:b/>
                <w:bCs/>
                <w:sz w:val="18"/>
                <w:szCs w:val="18"/>
                <w:lang w:eastAsia="zh-CN"/>
              </w:rPr>
              <w:t>…</w:t>
            </w:r>
          </w:p>
        </w:tc>
        <w:tc>
          <w:tcPr>
            <w:tcW w:w="998" w:type="dxa"/>
            <w:tcBorders>
              <w:top w:val="nil"/>
              <w:left w:val="single" w:sz="4" w:space="0" w:color="auto"/>
              <w:bottom w:val="single" w:sz="4" w:space="0" w:color="000000"/>
              <w:right w:val="single" w:sz="4" w:space="0" w:color="auto"/>
            </w:tcBorders>
            <w:shd w:val="clear" w:color="auto" w:fill="auto"/>
            <w:hideMark/>
          </w:tcPr>
          <w:p w14:paraId="5A9F100F" w14:textId="77777777" w:rsidR="005B674A" w:rsidRDefault="005B674A">
            <w:r w:rsidRPr="00C87395">
              <w:rPr>
                <w:rFonts w:asciiTheme="majorBidi" w:hAnsiTheme="majorBidi" w:cstheme="majorBidi"/>
                <w:b/>
                <w:bCs/>
                <w:sz w:val="18"/>
                <w:szCs w:val="18"/>
                <w:lang w:eastAsia="zh-CN"/>
              </w:rPr>
              <w:t>…</w:t>
            </w:r>
          </w:p>
        </w:tc>
        <w:tc>
          <w:tcPr>
            <w:tcW w:w="651" w:type="dxa"/>
            <w:tcBorders>
              <w:top w:val="nil"/>
              <w:left w:val="single" w:sz="4" w:space="0" w:color="auto"/>
              <w:bottom w:val="single" w:sz="4" w:space="0" w:color="000000"/>
              <w:right w:val="single" w:sz="4" w:space="0" w:color="auto"/>
            </w:tcBorders>
            <w:shd w:val="clear" w:color="auto" w:fill="auto"/>
            <w:hideMark/>
          </w:tcPr>
          <w:p w14:paraId="23380217" w14:textId="77777777" w:rsidR="005B674A" w:rsidRDefault="005B674A">
            <w:r w:rsidRPr="00C87395">
              <w:rPr>
                <w:rFonts w:asciiTheme="majorBidi" w:hAnsiTheme="majorBidi" w:cstheme="majorBidi"/>
                <w:b/>
                <w:bCs/>
                <w:sz w:val="18"/>
                <w:szCs w:val="18"/>
                <w:lang w:eastAsia="zh-CN"/>
              </w:rPr>
              <w:t>…</w:t>
            </w:r>
          </w:p>
        </w:tc>
        <w:tc>
          <w:tcPr>
            <w:tcW w:w="786" w:type="dxa"/>
            <w:tcBorders>
              <w:top w:val="nil"/>
              <w:left w:val="single" w:sz="4" w:space="0" w:color="auto"/>
              <w:bottom w:val="single" w:sz="4" w:space="0" w:color="000000"/>
              <w:right w:val="single" w:sz="4" w:space="0" w:color="auto"/>
            </w:tcBorders>
            <w:shd w:val="clear" w:color="000000" w:fill="FFFFFF"/>
            <w:hideMark/>
          </w:tcPr>
          <w:p w14:paraId="36B502C0" w14:textId="77777777" w:rsidR="005B674A" w:rsidRDefault="005B674A">
            <w:r w:rsidRPr="00C87395">
              <w:rPr>
                <w:rFonts w:asciiTheme="majorBidi" w:hAnsiTheme="majorBidi" w:cstheme="majorBidi"/>
                <w:b/>
                <w:bCs/>
                <w:sz w:val="18"/>
                <w:szCs w:val="18"/>
                <w:lang w:eastAsia="zh-CN"/>
              </w:rPr>
              <w:t>…</w:t>
            </w:r>
          </w:p>
        </w:tc>
        <w:tc>
          <w:tcPr>
            <w:tcW w:w="860" w:type="dxa"/>
            <w:tcBorders>
              <w:top w:val="nil"/>
              <w:left w:val="single" w:sz="4" w:space="0" w:color="auto"/>
              <w:bottom w:val="single" w:sz="4" w:space="0" w:color="000000"/>
              <w:right w:val="single" w:sz="4" w:space="0" w:color="auto"/>
            </w:tcBorders>
            <w:shd w:val="clear" w:color="000000" w:fill="FFFFFF"/>
            <w:hideMark/>
          </w:tcPr>
          <w:p w14:paraId="593743C9" w14:textId="77777777" w:rsidR="005B674A" w:rsidRDefault="005B674A">
            <w:r w:rsidRPr="00C87395">
              <w:rPr>
                <w:rFonts w:asciiTheme="majorBidi" w:hAnsiTheme="majorBidi" w:cstheme="majorBidi"/>
                <w:b/>
                <w:bCs/>
                <w:sz w:val="18"/>
                <w:szCs w:val="18"/>
                <w:lang w:eastAsia="zh-CN"/>
              </w:rPr>
              <w:t>…</w:t>
            </w:r>
          </w:p>
        </w:tc>
        <w:tc>
          <w:tcPr>
            <w:tcW w:w="817" w:type="dxa"/>
            <w:tcBorders>
              <w:top w:val="nil"/>
              <w:left w:val="single" w:sz="4" w:space="0" w:color="auto"/>
              <w:bottom w:val="single" w:sz="4" w:space="0" w:color="000000"/>
              <w:right w:val="single" w:sz="4" w:space="0" w:color="auto"/>
            </w:tcBorders>
            <w:shd w:val="clear" w:color="000000" w:fill="FFFFFF"/>
            <w:hideMark/>
          </w:tcPr>
          <w:p w14:paraId="38304D29" w14:textId="77777777" w:rsidR="005B674A" w:rsidRDefault="005B674A">
            <w:r w:rsidRPr="00C87395">
              <w:rPr>
                <w:rFonts w:asciiTheme="majorBidi" w:hAnsiTheme="majorBidi" w:cstheme="majorBidi"/>
                <w:b/>
                <w:bCs/>
                <w:sz w:val="18"/>
                <w:szCs w:val="18"/>
                <w:lang w:eastAsia="zh-CN"/>
              </w:rPr>
              <w:t>…</w:t>
            </w:r>
          </w:p>
        </w:tc>
        <w:tc>
          <w:tcPr>
            <w:tcW w:w="833" w:type="dxa"/>
            <w:tcBorders>
              <w:top w:val="nil"/>
              <w:left w:val="single" w:sz="4" w:space="0" w:color="auto"/>
              <w:bottom w:val="single" w:sz="4" w:space="0" w:color="000000"/>
              <w:right w:val="double" w:sz="6" w:space="0" w:color="auto"/>
            </w:tcBorders>
            <w:shd w:val="clear" w:color="000000" w:fill="FFFFFF"/>
            <w:hideMark/>
          </w:tcPr>
          <w:p w14:paraId="300D0140" w14:textId="77777777" w:rsidR="005B674A" w:rsidRDefault="005B674A">
            <w:r w:rsidRPr="00C87395">
              <w:rPr>
                <w:rFonts w:asciiTheme="majorBidi" w:hAnsiTheme="majorBidi" w:cstheme="majorBidi"/>
                <w:b/>
                <w:bCs/>
                <w:sz w:val="18"/>
                <w:szCs w:val="18"/>
                <w:lang w:eastAsia="zh-CN"/>
              </w:rPr>
              <w:t>…</w:t>
            </w:r>
          </w:p>
        </w:tc>
        <w:tc>
          <w:tcPr>
            <w:tcW w:w="1244" w:type="dxa"/>
            <w:tcBorders>
              <w:top w:val="nil"/>
              <w:left w:val="double" w:sz="6" w:space="0" w:color="auto"/>
              <w:bottom w:val="single" w:sz="4" w:space="0" w:color="000000"/>
              <w:right w:val="double" w:sz="6" w:space="0" w:color="auto"/>
            </w:tcBorders>
            <w:shd w:val="clear" w:color="000000" w:fill="FFFFFF"/>
            <w:hideMark/>
          </w:tcPr>
          <w:p w14:paraId="7DF5C88A" w14:textId="77777777" w:rsidR="005B674A" w:rsidRDefault="005B674A">
            <w:r w:rsidRPr="00C87395">
              <w:rPr>
                <w:rFonts w:asciiTheme="majorBidi" w:hAnsiTheme="majorBidi" w:cstheme="majorBidi"/>
                <w:b/>
                <w:bCs/>
                <w:sz w:val="18"/>
                <w:szCs w:val="18"/>
                <w:lang w:eastAsia="zh-CN"/>
              </w:rPr>
              <w:t>…</w:t>
            </w:r>
          </w:p>
        </w:tc>
        <w:tc>
          <w:tcPr>
            <w:tcW w:w="629" w:type="dxa"/>
            <w:tcBorders>
              <w:top w:val="nil"/>
              <w:left w:val="double" w:sz="6" w:space="0" w:color="auto"/>
              <w:bottom w:val="single" w:sz="4" w:space="0" w:color="000000"/>
              <w:right w:val="single" w:sz="12" w:space="0" w:color="auto"/>
            </w:tcBorders>
            <w:shd w:val="clear" w:color="000000" w:fill="FFFFFF"/>
            <w:hideMark/>
          </w:tcPr>
          <w:p w14:paraId="591B6399" w14:textId="77777777" w:rsidR="005B674A" w:rsidRDefault="005B674A">
            <w:r w:rsidRPr="00C87395">
              <w:rPr>
                <w:rFonts w:asciiTheme="majorBidi" w:hAnsiTheme="majorBidi" w:cstheme="majorBidi"/>
                <w:b/>
                <w:bCs/>
                <w:sz w:val="18"/>
                <w:szCs w:val="18"/>
                <w:lang w:eastAsia="zh-CN"/>
              </w:rPr>
              <w:t>…</w:t>
            </w:r>
          </w:p>
        </w:tc>
      </w:tr>
      <w:tr w:rsidR="005B674A" w:rsidRPr="008476A6" w14:paraId="786FB3FF" w14:textId="77777777" w:rsidTr="005B674A">
        <w:trPr>
          <w:cantSplit/>
        </w:trPr>
        <w:tc>
          <w:tcPr>
            <w:tcW w:w="1153" w:type="dxa"/>
            <w:tcBorders>
              <w:top w:val="nil"/>
              <w:left w:val="single" w:sz="12" w:space="0" w:color="auto"/>
              <w:bottom w:val="single" w:sz="4" w:space="0" w:color="000000"/>
              <w:right w:val="double" w:sz="6" w:space="0" w:color="auto"/>
            </w:tcBorders>
            <w:shd w:val="clear" w:color="auto" w:fill="auto"/>
            <w:hideMark/>
          </w:tcPr>
          <w:p w14:paraId="51E20B0B" w14:textId="77777777" w:rsidR="005B674A" w:rsidRPr="008476A6"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C.7</w:t>
            </w:r>
          </w:p>
        </w:tc>
        <w:tc>
          <w:tcPr>
            <w:tcW w:w="7965" w:type="dxa"/>
            <w:tcBorders>
              <w:top w:val="single" w:sz="4" w:space="0" w:color="auto"/>
              <w:left w:val="nil"/>
              <w:right w:val="double" w:sz="4" w:space="0" w:color="auto"/>
            </w:tcBorders>
            <w:shd w:val="clear" w:color="000000" w:fill="FFFFFF"/>
            <w:hideMark/>
          </w:tcPr>
          <w:p w14:paraId="67CE8F2B" w14:textId="77777777" w:rsidR="005B674A" w:rsidRPr="008476A6"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NECESSARY BANDWIDTH AND CLASS OF EMISSION</w:t>
            </w:r>
          </w:p>
          <w:p w14:paraId="7A574D38" w14:textId="77777777" w:rsidR="005B674A" w:rsidRPr="008476A6" w:rsidRDefault="005B674A" w:rsidP="005B674A">
            <w:pPr>
              <w:spacing w:before="40" w:after="40"/>
              <w:ind w:left="510"/>
              <w:rPr>
                <w:i/>
                <w:iCs/>
                <w:sz w:val="18"/>
                <w:szCs w:val="18"/>
              </w:rPr>
            </w:pPr>
            <w:r w:rsidRPr="008476A6">
              <w:rPr>
                <w:i/>
                <w:iCs/>
                <w:sz w:val="18"/>
                <w:szCs w:val="18"/>
              </w:rPr>
              <w:t xml:space="preserve">(in accordance with </w:t>
            </w:r>
            <w:r>
              <w:rPr>
                <w:i/>
                <w:iCs/>
                <w:sz w:val="18"/>
                <w:szCs w:val="18"/>
              </w:rPr>
              <w:t>Article </w:t>
            </w:r>
            <w:r w:rsidRPr="008476A6">
              <w:rPr>
                <w:b/>
                <w:bCs/>
                <w:i/>
                <w:iCs/>
                <w:sz w:val="18"/>
                <w:szCs w:val="18"/>
              </w:rPr>
              <w:t>2</w:t>
            </w:r>
            <w:r w:rsidRPr="008476A6">
              <w:rPr>
                <w:i/>
                <w:iCs/>
                <w:sz w:val="18"/>
                <w:szCs w:val="18"/>
              </w:rPr>
              <w:t xml:space="preserve"> and </w:t>
            </w:r>
            <w:r>
              <w:rPr>
                <w:i/>
                <w:iCs/>
                <w:sz w:val="18"/>
                <w:szCs w:val="18"/>
              </w:rPr>
              <w:t>Appendix </w:t>
            </w:r>
            <w:r w:rsidRPr="008476A6">
              <w:rPr>
                <w:b/>
                <w:bCs/>
                <w:i/>
                <w:iCs/>
                <w:sz w:val="18"/>
                <w:szCs w:val="18"/>
              </w:rPr>
              <w:t>1</w:t>
            </w:r>
            <w:r w:rsidRPr="008476A6">
              <w:rPr>
                <w:i/>
                <w:iCs/>
                <w:sz w:val="18"/>
                <w:szCs w:val="18"/>
              </w:rPr>
              <w:t>)</w:t>
            </w:r>
          </w:p>
          <w:p w14:paraId="023A4D11" w14:textId="77777777" w:rsidR="005B674A" w:rsidRPr="008476A6" w:rsidRDefault="005B674A" w:rsidP="005B674A">
            <w:pPr>
              <w:spacing w:before="40" w:after="40"/>
              <w:ind w:left="170"/>
              <w:rPr>
                <w:sz w:val="18"/>
                <w:szCs w:val="18"/>
              </w:rPr>
            </w:pPr>
            <w:r w:rsidRPr="008476A6">
              <w:rPr>
                <w:sz w:val="18"/>
                <w:szCs w:val="18"/>
              </w:rPr>
              <w:t>For advance publication of a non-geostationary-satellite network not subject to coordination under Section</w:t>
            </w:r>
            <w:r>
              <w:rPr>
                <w:sz w:val="18"/>
                <w:szCs w:val="18"/>
              </w:rPr>
              <w:t> </w:t>
            </w:r>
            <w:r w:rsidRPr="008476A6">
              <w:rPr>
                <w:sz w:val="18"/>
                <w:szCs w:val="18"/>
              </w:rPr>
              <w:t xml:space="preserve">II of </w:t>
            </w:r>
            <w:r>
              <w:rPr>
                <w:sz w:val="18"/>
                <w:szCs w:val="18"/>
              </w:rPr>
              <w:t>Article </w:t>
            </w:r>
            <w:r w:rsidRPr="005D0B71">
              <w:rPr>
                <w:b/>
                <w:bCs/>
                <w:sz w:val="18"/>
                <w:szCs w:val="18"/>
              </w:rPr>
              <w:t>9</w:t>
            </w:r>
            <w:r w:rsidRPr="008476A6">
              <w:rPr>
                <w:sz w:val="18"/>
                <w:szCs w:val="18"/>
              </w:rPr>
              <w:t xml:space="preserve">, changes to this information within the limits specified under C.1 shall not affect consideration of notification under </w:t>
            </w:r>
            <w:r>
              <w:rPr>
                <w:sz w:val="18"/>
                <w:szCs w:val="18"/>
              </w:rPr>
              <w:t>Article </w:t>
            </w:r>
            <w:r w:rsidRPr="005D0B71">
              <w:rPr>
                <w:b/>
                <w:bCs/>
                <w:sz w:val="18"/>
                <w:szCs w:val="18"/>
              </w:rPr>
              <w:t>11</w:t>
            </w:r>
          </w:p>
          <w:p w14:paraId="11AB3210" w14:textId="77777777" w:rsidR="005B674A" w:rsidRPr="008476A6" w:rsidRDefault="005B674A" w:rsidP="005B674A">
            <w:pPr>
              <w:spacing w:before="40" w:after="40"/>
              <w:ind w:left="340"/>
              <w:rPr>
                <w:rFonts w:asciiTheme="majorBidi" w:hAnsiTheme="majorBidi" w:cstheme="majorBidi"/>
                <w:b/>
                <w:bCs/>
                <w:sz w:val="18"/>
                <w:szCs w:val="18"/>
                <w:lang w:eastAsia="zh-CN"/>
              </w:rPr>
            </w:pPr>
            <w:r w:rsidRPr="008476A6">
              <w:rPr>
                <w:sz w:val="18"/>
                <w:szCs w:val="18"/>
              </w:rPr>
              <w:t>Not required for active or passive sensors</w:t>
            </w:r>
          </w:p>
        </w:tc>
        <w:tc>
          <w:tcPr>
            <w:tcW w:w="7502" w:type="dxa"/>
            <w:gridSpan w:val="9"/>
            <w:tcBorders>
              <w:top w:val="nil"/>
              <w:left w:val="double" w:sz="4" w:space="0" w:color="auto"/>
              <w:right w:val="double" w:sz="6" w:space="0" w:color="auto"/>
            </w:tcBorders>
            <w:shd w:val="clear" w:color="000000" w:fill="C0C0C0"/>
            <w:vAlign w:val="center"/>
          </w:tcPr>
          <w:p w14:paraId="6FAC3BB8" w14:textId="77777777" w:rsidR="005B674A" w:rsidRPr="008476A6" w:rsidRDefault="005B674A" w:rsidP="005B674A">
            <w:pPr>
              <w:spacing w:before="40" w:after="40"/>
              <w:jc w:val="center"/>
              <w:rPr>
                <w:rFonts w:asciiTheme="majorBidi" w:hAnsiTheme="majorBidi" w:cstheme="majorBidi"/>
                <w:b/>
                <w:bCs/>
                <w:sz w:val="18"/>
                <w:szCs w:val="18"/>
                <w:lang w:eastAsia="zh-CN"/>
              </w:rPr>
            </w:pPr>
          </w:p>
        </w:tc>
        <w:tc>
          <w:tcPr>
            <w:tcW w:w="1244" w:type="dxa"/>
            <w:tcBorders>
              <w:top w:val="nil"/>
              <w:left w:val="double" w:sz="6" w:space="0" w:color="auto"/>
              <w:bottom w:val="single" w:sz="4" w:space="0" w:color="000000"/>
              <w:right w:val="double" w:sz="6" w:space="0" w:color="auto"/>
            </w:tcBorders>
            <w:shd w:val="clear" w:color="auto" w:fill="auto"/>
            <w:hideMark/>
          </w:tcPr>
          <w:p w14:paraId="3D7C039F" w14:textId="77777777" w:rsidR="005B674A" w:rsidRPr="008476A6"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C.7</w:t>
            </w:r>
          </w:p>
        </w:tc>
        <w:tc>
          <w:tcPr>
            <w:tcW w:w="629" w:type="dxa"/>
            <w:tcBorders>
              <w:top w:val="nil"/>
              <w:left w:val="double" w:sz="6" w:space="0" w:color="auto"/>
              <w:bottom w:val="single" w:sz="4" w:space="0" w:color="000000"/>
              <w:right w:val="single" w:sz="12" w:space="0" w:color="auto"/>
            </w:tcBorders>
            <w:shd w:val="clear" w:color="000000" w:fill="C0C0C0"/>
            <w:vAlign w:val="center"/>
            <w:hideMark/>
          </w:tcPr>
          <w:p w14:paraId="59A3B550"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 </w:t>
            </w:r>
          </w:p>
        </w:tc>
      </w:tr>
      <w:tr w:rsidR="005B674A" w:rsidRPr="008476A6" w14:paraId="55EB611B" w14:textId="77777777" w:rsidTr="005B674A">
        <w:trPr>
          <w:cantSplit/>
        </w:trPr>
        <w:tc>
          <w:tcPr>
            <w:tcW w:w="1153" w:type="dxa"/>
            <w:tcBorders>
              <w:top w:val="nil"/>
              <w:left w:val="single" w:sz="12" w:space="0" w:color="auto"/>
              <w:bottom w:val="single" w:sz="4" w:space="0" w:color="000000"/>
              <w:right w:val="double" w:sz="6" w:space="0" w:color="auto"/>
            </w:tcBorders>
            <w:shd w:val="clear" w:color="auto" w:fill="auto"/>
            <w:hideMark/>
          </w:tcPr>
          <w:p w14:paraId="70593A17" w14:textId="77777777" w:rsidR="005B674A" w:rsidRPr="008476A6"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8476A6">
              <w:rPr>
                <w:rFonts w:asciiTheme="majorBidi" w:hAnsiTheme="majorBidi" w:cstheme="majorBidi"/>
                <w:sz w:val="18"/>
                <w:szCs w:val="18"/>
                <w:lang w:eastAsia="zh-CN"/>
              </w:rPr>
              <w:t>C.7.a</w:t>
            </w:r>
          </w:p>
        </w:tc>
        <w:tc>
          <w:tcPr>
            <w:tcW w:w="7965" w:type="dxa"/>
            <w:tcBorders>
              <w:top w:val="single" w:sz="4" w:space="0" w:color="auto"/>
              <w:left w:val="nil"/>
              <w:right w:val="double" w:sz="4" w:space="0" w:color="auto"/>
            </w:tcBorders>
            <w:shd w:val="clear" w:color="auto" w:fill="auto"/>
            <w:hideMark/>
          </w:tcPr>
          <w:p w14:paraId="2A167952" w14:textId="77777777" w:rsidR="005B674A" w:rsidRPr="008476A6" w:rsidRDefault="005B674A" w:rsidP="005B674A">
            <w:pPr>
              <w:spacing w:before="40" w:after="40"/>
              <w:ind w:left="170"/>
              <w:rPr>
                <w:sz w:val="18"/>
                <w:szCs w:val="18"/>
              </w:rPr>
            </w:pPr>
            <w:r w:rsidRPr="008476A6">
              <w:rPr>
                <w:sz w:val="18"/>
                <w:szCs w:val="18"/>
              </w:rPr>
              <w:t>the necessary bandwidth and the class of emission: for each carrier</w:t>
            </w:r>
          </w:p>
          <w:p w14:paraId="3B390718" w14:textId="77777777" w:rsidR="00235F86" w:rsidRPr="0042498F" w:rsidRDefault="005B674A" w:rsidP="00235F86">
            <w:pPr>
              <w:spacing w:before="40" w:after="40"/>
              <w:ind w:left="340"/>
              <w:rPr>
                <w:ins w:id="60" w:author="CEPT" w:date="2019-07-23T11:30:00Z"/>
                <w:sz w:val="18"/>
                <w:szCs w:val="18"/>
                <w:lang w:eastAsia="zh-CN"/>
              </w:rPr>
            </w:pPr>
            <w:r w:rsidRPr="008476A6">
              <w:rPr>
                <w:sz w:val="18"/>
                <w:szCs w:val="18"/>
              </w:rPr>
              <w:t xml:space="preserve">In the case of </w:t>
            </w:r>
            <w:r>
              <w:rPr>
                <w:sz w:val="18"/>
                <w:szCs w:val="18"/>
              </w:rPr>
              <w:t>Appendix </w:t>
            </w:r>
            <w:r w:rsidRPr="008476A6">
              <w:rPr>
                <w:b/>
                <w:bCs/>
                <w:sz w:val="18"/>
                <w:szCs w:val="18"/>
              </w:rPr>
              <w:t>30B</w:t>
            </w:r>
            <w:r w:rsidRPr="008476A6">
              <w:rPr>
                <w:sz w:val="18"/>
                <w:szCs w:val="18"/>
              </w:rPr>
              <w:t xml:space="preserve">, required only for notification under </w:t>
            </w:r>
            <w:r>
              <w:rPr>
                <w:sz w:val="18"/>
                <w:szCs w:val="18"/>
              </w:rPr>
              <w:t>Article </w:t>
            </w:r>
            <w:r w:rsidRPr="008476A6">
              <w:rPr>
                <w:sz w:val="18"/>
                <w:szCs w:val="18"/>
              </w:rPr>
              <w:t>8</w:t>
            </w:r>
            <w:ins w:id="61" w:author="CEPT" w:date="2019-07-23T11:30:00Z">
              <w:r w:rsidR="00235F86" w:rsidRPr="0042498F">
                <w:rPr>
                  <w:sz w:val="18"/>
                  <w:szCs w:val="18"/>
                </w:rPr>
                <w:t xml:space="preserve"> (including simultaneous submissions for entry into the List under § 6.17 and notification under § 8.1)</w:t>
              </w:r>
            </w:ins>
          </w:p>
          <w:p w14:paraId="15D2086D" w14:textId="77777777" w:rsidR="005B674A" w:rsidRPr="008476A6" w:rsidRDefault="00235F86" w:rsidP="00235F86">
            <w:pPr>
              <w:spacing w:before="40" w:after="40"/>
              <w:ind w:left="340"/>
              <w:rPr>
                <w:sz w:val="18"/>
                <w:szCs w:val="18"/>
              </w:rPr>
            </w:pPr>
            <w:ins w:id="62" w:author="CEPT" w:date="2019-07-23T11:30:00Z">
              <w:r w:rsidRPr="0042498F">
                <w:rPr>
                  <w:sz w:val="18"/>
                  <w:szCs w:val="18"/>
                </w:rPr>
                <w:t>NOTE – For simultaneous submissions, the Bureau will use predefined values for the necessary bandwidth when examining the notice under § 6.17 of Article </w:t>
              </w:r>
              <w:r w:rsidRPr="00235F86">
                <w:rPr>
                  <w:b/>
                  <w:bCs/>
                  <w:sz w:val="18"/>
                  <w:szCs w:val="18"/>
                  <w:lang w:val="en-US"/>
                </w:rPr>
                <w:t>6</w:t>
              </w:r>
              <w:r w:rsidRPr="0042498F">
                <w:rPr>
                  <w:sz w:val="18"/>
                  <w:szCs w:val="18"/>
                </w:rPr>
                <w:t xml:space="preserve"> of Appendix </w:t>
              </w:r>
              <w:r w:rsidRPr="0042498F">
                <w:rPr>
                  <w:rStyle w:val="Appref"/>
                  <w:b/>
                  <w:bCs/>
                  <w:sz w:val="18"/>
                  <w:szCs w:val="18"/>
                </w:rPr>
                <w:t>30B</w:t>
              </w:r>
            </w:ins>
            <w:r>
              <w:rPr>
                <w:sz w:val="18"/>
                <w:szCs w:val="18"/>
              </w:rPr>
              <w:t xml:space="preserve"> </w:t>
            </w:r>
          </w:p>
        </w:tc>
        <w:tc>
          <w:tcPr>
            <w:tcW w:w="763" w:type="dxa"/>
            <w:tcBorders>
              <w:top w:val="single" w:sz="4" w:space="0" w:color="auto"/>
              <w:left w:val="double" w:sz="4" w:space="0" w:color="auto"/>
              <w:bottom w:val="single" w:sz="4" w:space="0" w:color="000000"/>
              <w:right w:val="single" w:sz="4" w:space="0" w:color="auto"/>
            </w:tcBorders>
            <w:shd w:val="clear" w:color="auto" w:fill="auto"/>
            <w:vAlign w:val="center"/>
            <w:hideMark/>
          </w:tcPr>
          <w:p w14:paraId="3599F5DF"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 </w:t>
            </w:r>
          </w:p>
        </w:tc>
        <w:tc>
          <w:tcPr>
            <w:tcW w:w="87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E7A2F4B"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 </w:t>
            </w:r>
          </w:p>
        </w:tc>
        <w:tc>
          <w:tcPr>
            <w:tcW w:w="92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07554CB"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X</w:t>
            </w:r>
          </w:p>
        </w:tc>
        <w:tc>
          <w:tcPr>
            <w:tcW w:w="99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042D607"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X</w:t>
            </w:r>
          </w:p>
        </w:tc>
        <w:tc>
          <w:tcPr>
            <w:tcW w:w="65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F197BB2"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X</w:t>
            </w:r>
          </w:p>
        </w:tc>
        <w:tc>
          <w:tcPr>
            <w:tcW w:w="786"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FAB3B7F"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X</w:t>
            </w:r>
          </w:p>
        </w:tc>
        <w:tc>
          <w:tcPr>
            <w:tcW w:w="86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7165D44"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X</w:t>
            </w:r>
          </w:p>
        </w:tc>
        <w:tc>
          <w:tcPr>
            <w:tcW w:w="817"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004C349"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X</w:t>
            </w:r>
          </w:p>
        </w:tc>
        <w:tc>
          <w:tcPr>
            <w:tcW w:w="833" w:type="dxa"/>
            <w:tcBorders>
              <w:top w:val="single" w:sz="4" w:space="0" w:color="auto"/>
              <w:left w:val="single" w:sz="4" w:space="0" w:color="auto"/>
              <w:bottom w:val="single" w:sz="4" w:space="0" w:color="000000"/>
              <w:right w:val="double" w:sz="6" w:space="0" w:color="auto"/>
            </w:tcBorders>
            <w:shd w:val="clear" w:color="auto" w:fill="auto"/>
            <w:vAlign w:val="center"/>
            <w:hideMark/>
          </w:tcPr>
          <w:p w14:paraId="71C4893B"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w:t>
            </w:r>
          </w:p>
        </w:tc>
        <w:tc>
          <w:tcPr>
            <w:tcW w:w="1244" w:type="dxa"/>
            <w:tcBorders>
              <w:top w:val="nil"/>
              <w:left w:val="double" w:sz="6" w:space="0" w:color="auto"/>
              <w:bottom w:val="single" w:sz="4" w:space="0" w:color="000000"/>
              <w:right w:val="double" w:sz="6" w:space="0" w:color="auto"/>
            </w:tcBorders>
            <w:shd w:val="clear" w:color="auto" w:fill="auto"/>
            <w:hideMark/>
          </w:tcPr>
          <w:p w14:paraId="1BD181BD" w14:textId="77777777" w:rsidR="005B674A" w:rsidRPr="008476A6" w:rsidRDefault="005B674A"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8476A6">
              <w:rPr>
                <w:rFonts w:asciiTheme="majorBidi" w:hAnsiTheme="majorBidi" w:cstheme="majorBidi"/>
                <w:sz w:val="18"/>
                <w:szCs w:val="18"/>
                <w:lang w:eastAsia="zh-CN"/>
              </w:rPr>
              <w:t>C.7.a</w:t>
            </w:r>
          </w:p>
        </w:tc>
        <w:tc>
          <w:tcPr>
            <w:tcW w:w="629" w:type="dxa"/>
            <w:tcBorders>
              <w:top w:val="nil"/>
              <w:left w:val="double" w:sz="6" w:space="0" w:color="auto"/>
              <w:bottom w:val="single" w:sz="4" w:space="0" w:color="000000"/>
              <w:right w:val="single" w:sz="12" w:space="0" w:color="auto"/>
            </w:tcBorders>
            <w:shd w:val="clear" w:color="auto" w:fill="auto"/>
            <w:vAlign w:val="center"/>
            <w:hideMark/>
          </w:tcPr>
          <w:p w14:paraId="4F6AF950" w14:textId="77777777" w:rsidR="005B674A" w:rsidRPr="008476A6" w:rsidRDefault="005B674A"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 </w:t>
            </w:r>
          </w:p>
        </w:tc>
      </w:tr>
      <w:tr w:rsidR="00235F86" w:rsidRPr="008476A6" w14:paraId="0C5FFD00" w14:textId="77777777" w:rsidTr="00A43C1A">
        <w:trPr>
          <w:cantSplit/>
        </w:trPr>
        <w:tc>
          <w:tcPr>
            <w:tcW w:w="1153" w:type="dxa"/>
            <w:tcBorders>
              <w:top w:val="single" w:sz="4" w:space="0" w:color="auto"/>
              <w:left w:val="single" w:sz="12" w:space="0" w:color="auto"/>
              <w:bottom w:val="single" w:sz="4" w:space="0" w:color="auto"/>
              <w:right w:val="double" w:sz="6" w:space="0" w:color="auto"/>
            </w:tcBorders>
            <w:shd w:val="clear" w:color="000000" w:fill="auto"/>
            <w:hideMark/>
          </w:tcPr>
          <w:p w14:paraId="41F929FE" w14:textId="77777777" w:rsidR="00235F86" w:rsidRPr="008476A6" w:rsidRDefault="00235F86" w:rsidP="005B674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Pr>
                <w:rFonts w:asciiTheme="majorBidi" w:hAnsiTheme="majorBidi" w:cstheme="majorBidi"/>
                <w:sz w:val="18"/>
                <w:szCs w:val="18"/>
                <w:lang w:eastAsia="zh-CN"/>
              </w:rPr>
              <w:t>…</w:t>
            </w:r>
          </w:p>
        </w:tc>
        <w:tc>
          <w:tcPr>
            <w:tcW w:w="7965" w:type="dxa"/>
            <w:tcBorders>
              <w:top w:val="single" w:sz="4" w:space="0" w:color="auto"/>
              <w:left w:val="nil"/>
              <w:bottom w:val="single" w:sz="4" w:space="0" w:color="auto"/>
              <w:right w:val="double" w:sz="4" w:space="0" w:color="auto"/>
            </w:tcBorders>
            <w:shd w:val="clear" w:color="auto" w:fill="auto"/>
            <w:hideMark/>
          </w:tcPr>
          <w:p w14:paraId="0ECCBF4E" w14:textId="77777777" w:rsidR="00235F86" w:rsidRPr="008476A6" w:rsidRDefault="00235F86" w:rsidP="005B674A">
            <w:pPr>
              <w:spacing w:before="40" w:after="40"/>
              <w:ind w:left="340"/>
              <w:rPr>
                <w:sz w:val="18"/>
                <w:szCs w:val="18"/>
              </w:rPr>
            </w:pPr>
            <w:r>
              <w:rPr>
                <w:sz w:val="18"/>
                <w:szCs w:val="18"/>
              </w:rPr>
              <w:t>…</w:t>
            </w:r>
          </w:p>
        </w:tc>
        <w:tc>
          <w:tcPr>
            <w:tcW w:w="763" w:type="dxa"/>
            <w:tcBorders>
              <w:top w:val="nil"/>
              <w:left w:val="double" w:sz="4" w:space="0" w:color="auto"/>
              <w:bottom w:val="single" w:sz="4" w:space="0" w:color="000000"/>
              <w:right w:val="single" w:sz="4" w:space="0" w:color="auto"/>
            </w:tcBorders>
            <w:shd w:val="clear" w:color="000000" w:fill="FFFFFF"/>
            <w:vAlign w:val="center"/>
            <w:hideMark/>
          </w:tcPr>
          <w:p w14:paraId="5FD3D87E" w14:textId="77777777" w:rsidR="00235F86" w:rsidRPr="008476A6" w:rsidRDefault="00235F86" w:rsidP="005B674A">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70" w:type="dxa"/>
            <w:tcBorders>
              <w:top w:val="nil"/>
              <w:left w:val="single" w:sz="4" w:space="0" w:color="auto"/>
              <w:bottom w:val="single" w:sz="4" w:space="0" w:color="000000"/>
              <w:right w:val="single" w:sz="4" w:space="0" w:color="auto"/>
            </w:tcBorders>
            <w:shd w:val="clear" w:color="000000" w:fill="FFFFFF"/>
            <w:vAlign w:val="center"/>
            <w:hideMark/>
          </w:tcPr>
          <w:p w14:paraId="5D254CB6"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924" w:type="dxa"/>
            <w:tcBorders>
              <w:top w:val="nil"/>
              <w:left w:val="single" w:sz="4" w:space="0" w:color="auto"/>
              <w:bottom w:val="single" w:sz="4" w:space="0" w:color="000000"/>
              <w:right w:val="single" w:sz="4" w:space="0" w:color="auto"/>
            </w:tcBorders>
            <w:shd w:val="clear" w:color="auto" w:fill="auto"/>
            <w:vAlign w:val="center"/>
            <w:hideMark/>
          </w:tcPr>
          <w:p w14:paraId="7AFCD461"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998" w:type="dxa"/>
            <w:tcBorders>
              <w:top w:val="nil"/>
              <w:left w:val="single" w:sz="4" w:space="0" w:color="auto"/>
              <w:bottom w:val="single" w:sz="4" w:space="0" w:color="000000"/>
              <w:right w:val="single" w:sz="4" w:space="0" w:color="auto"/>
            </w:tcBorders>
            <w:shd w:val="clear" w:color="auto" w:fill="auto"/>
            <w:vAlign w:val="center"/>
            <w:hideMark/>
          </w:tcPr>
          <w:p w14:paraId="506C8D84"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651" w:type="dxa"/>
            <w:tcBorders>
              <w:top w:val="nil"/>
              <w:left w:val="single" w:sz="4" w:space="0" w:color="auto"/>
              <w:bottom w:val="single" w:sz="4" w:space="0" w:color="000000"/>
              <w:right w:val="single" w:sz="4" w:space="0" w:color="auto"/>
            </w:tcBorders>
            <w:shd w:val="clear" w:color="auto" w:fill="auto"/>
            <w:vAlign w:val="center"/>
            <w:hideMark/>
          </w:tcPr>
          <w:p w14:paraId="6F7DD997"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786" w:type="dxa"/>
            <w:tcBorders>
              <w:top w:val="nil"/>
              <w:left w:val="single" w:sz="4" w:space="0" w:color="auto"/>
              <w:bottom w:val="single" w:sz="4" w:space="0" w:color="000000"/>
              <w:right w:val="single" w:sz="4" w:space="0" w:color="auto"/>
            </w:tcBorders>
            <w:shd w:val="clear" w:color="000000" w:fill="FFFFFF"/>
            <w:vAlign w:val="center"/>
            <w:hideMark/>
          </w:tcPr>
          <w:p w14:paraId="4A11717D"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60" w:type="dxa"/>
            <w:tcBorders>
              <w:top w:val="nil"/>
              <w:left w:val="single" w:sz="4" w:space="0" w:color="auto"/>
              <w:bottom w:val="single" w:sz="4" w:space="0" w:color="000000"/>
              <w:right w:val="single" w:sz="4" w:space="0" w:color="auto"/>
            </w:tcBorders>
            <w:shd w:val="clear" w:color="000000" w:fill="FFFFFF"/>
            <w:vAlign w:val="center"/>
            <w:hideMark/>
          </w:tcPr>
          <w:p w14:paraId="1A3B972A"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17" w:type="dxa"/>
            <w:tcBorders>
              <w:top w:val="nil"/>
              <w:left w:val="single" w:sz="4" w:space="0" w:color="auto"/>
              <w:bottom w:val="single" w:sz="4" w:space="0" w:color="000000"/>
              <w:right w:val="single" w:sz="4" w:space="0" w:color="auto"/>
            </w:tcBorders>
            <w:shd w:val="clear" w:color="000000" w:fill="FFFFFF"/>
            <w:vAlign w:val="center"/>
            <w:hideMark/>
          </w:tcPr>
          <w:p w14:paraId="7B22D60F"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33" w:type="dxa"/>
            <w:tcBorders>
              <w:top w:val="nil"/>
              <w:left w:val="single" w:sz="4" w:space="0" w:color="auto"/>
              <w:bottom w:val="single" w:sz="4" w:space="0" w:color="000000"/>
              <w:right w:val="double" w:sz="6" w:space="0" w:color="auto"/>
            </w:tcBorders>
            <w:shd w:val="clear" w:color="000000" w:fill="FFFFFF"/>
            <w:vAlign w:val="center"/>
            <w:hideMark/>
          </w:tcPr>
          <w:p w14:paraId="027AF94F"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1244" w:type="dxa"/>
            <w:tcBorders>
              <w:top w:val="nil"/>
              <w:left w:val="double" w:sz="6" w:space="0" w:color="auto"/>
              <w:bottom w:val="single" w:sz="4" w:space="0" w:color="000000"/>
              <w:right w:val="double" w:sz="6" w:space="0" w:color="auto"/>
            </w:tcBorders>
            <w:shd w:val="clear" w:color="000000" w:fill="auto"/>
            <w:vAlign w:val="center"/>
            <w:hideMark/>
          </w:tcPr>
          <w:p w14:paraId="42BB08EA"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629" w:type="dxa"/>
            <w:tcBorders>
              <w:top w:val="nil"/>
              <w:left w:val="double" w:sz="6" w:space="0" w:color="auto"/>
              <w:bottom w:val="single" w:sz="4" w:space="0" w:color="000000"/>
              <w:right w:val="single" w:sz="12" w:space="0" w:color="auto"/>
            </w:tcBorders>
            <w:shd w:val="clear" w:color="000000" w:fill="FFFFFF"/>
            <w:vAlign w:val="center"/>
            <w:hideMark/>
          </w:tcPr>
          <w:p w14:paraId="1C51E236"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r>
      <w:tr w:rsidR="005B674A" w:rsidRPr="008476A6" w14:paraId="7C87AC43" w14:textId="77777777" w:rsidTr="005B674A">
        <w:trPr>
          <w:cantSplit/>
        </w:trPr>
        <w:tc>
          <w:tcPr>
            <w:tcW w:w="1153" w:type="dxa"/>
            <w:tcBorders>
              <w:top w:val="single" w:sz="4" w:space="0" w:color="auto"/>
              <w:left w:val="single" w:sz="12" w:space="0" w:color="auto"/>
              <w:bottom w:val="single" w:sz="4" w:space="0" w:color="000000"/>
              <w:right w:val="double" w:sz="6" w:space="0" w:color="auto"/>
            </w:tcBorders>
            <w:shd w:val="clear" w:color="000000" w:fill="auto"/>
          </w:tcPr>
          <w:p w14:paraId="59799222" w14:textId="77777777" w:rsidR="005B674A"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D0D75">
              <w:rPr>
                <w:rFonts w:asciiTheme="majorBidi" w:hAnsiTheme="majorBidi" w:cstheme="majorBidi"/>
                <w:sz w:val="18"/>
                <w:szCs w:val="18"/>
                <w:lang w:val="en-US" w:eastAsia="zh-CN"/>
              </w:rPr>
              <w:t>C.8.a.2</w:t>
            </w:r>
          </w:p>
        </w:tc>
        <w:tc>
          <w:tcPr>
            <w:tcW w:w="7965" w:type="dxa"/>
            <w:tcBorders>
              <w:top w:val="single" w:sz="4" w:space="0" w:color="auto"/>
              <w:left w:val="nil"/>
              <w:right w:val="double" w:sz="4" w:space="0" w:color="auto"/>
            </w:tcBorders>
            <w:shd w:val="clear" w:color="auto" w:fill="auto"/>
          </w:tcPr>
          <w:p w14:paraId="27E817D7" w14:textId="77777777" w:rsidR="005B674A" w:rsidRPr="002D0D75" w:rsidRDefault="005B674A" w:rsidP="005B674A">
            <w:pPr>
              <w:keepNext/>
              <w:spacing w:before="40" w:after="40"/>
              <w:ind w:left="170"/>
              <w:rPr>
                <w:sz w:val="18"/>
                <w:szCs w:val="18"/>
                <w:lang w:val="en-US"/>
              </w:rPr>
            </w:pPr>
            <w:r w:rsidRPr="002D0D75">
              <w:rPr>
                <w:sz w:val="18"/>
                <w:szCs w:val="18"/>
                <w:lang w:val="en-US"/>
              </w:rPr>
              <w:t>the maximum power density, in dB(W/Hz), supplied to the input of the antenna for each carrier type</w:t>
            </w:r>
            <w:r w:rsidRPr="002D0D75">
              <w:rPr>
                <w:sz w:val="18"/>
                <w:szCs w:val="18"/>
                <w:vertAlign w:val="superscript"/>
                <w:lang w:val="en-US"/>
              </w:rPr>
              <w:t>2</w:t>
            </w:r>
          </w:p>
          <w:p w14:paraId="0DE765C1" w14:textId="77777777" w:rsidR="005B674A" w:rsidRPr="00235F86" w:rsidRDefault="005B674A" w:rsidP="005B674A">
            <w:pPr>
              <w:keepNext/>
              <w:spacing w:before="40" w:after="40"/>
              <w:ind w:left="340"/>
              <w:rPr>
                <w:sz w:val="18"/>
                <w:szCs w:val="18"/>
                <w:lang w:val="en-US"/>
              </w:rPr>
            </w:pPr>
            <w:r w:rsidRPr="003C5FC7">
              <w:rPr>
                <w:sz w:val="18"/>
                <w:szCs w:val="18"/>
                <w:lang w:val="en-US"/>
              </w:rPr>
              <w:t>In the case of Appendix</w:t>
            </w:r>
            <w:r w:rsidRPr="003C5FC7">
              <w:rPr>
                <w:b/>
                <w:bCs/>
                <w:sz w:val="18"/>
                <w:szCs w:val="18"/>
                <w:lang w:val="en-US"/>
              </w:rPr>
              <w:t> 30B</w:t>
            </w:r>
            <w:r w:rsidRPr="003C5FC7">
              <w:rPr>
                <w:sz w:val="18"/>
                <w:szCs w:val="18"/>
                <w:lang w:val="en-US"/>
              </w:rPr>
              <w:t>, required only for notification under Article</w:t>
            </w:r>
            <w:r w:rsidRPr="002D0D75">
              <w:rPr>
                <w:sz w:val="18"/>
                <w:szCs w:val="18"/>
                <w:lang w:val="en-US"/>
              </w:rPr>
              <w:t> </w:t>
            </w:r>
            <w:r w:rsidRPr="003C5FC7">
              <w:rPr>
                <w:sz w:val="18"/>
                <w:szCs w:val="18"/>
                <w:lang w:val="en-US"/>
              </w:rPr>
              <w:t>8</w:t>
            </w:r>
            <w:ins w:id="63" w:author="CEPT" w:date="2019-07-23T11:32:00Z">
              <w:r w:rsidR="00235F86" w:rsidRPr="0042498F">
                <w:rPr>
                  <w:sz w:val="18"/>
                  <w:szCs w:val="18"/>
                </w:rPr>
                <w:t>, or simultaneous submissions for entry into the List under § 6.17 and notification under § 8.1</w:t>
              </w:r>
            </w:ins>
          </w:p>
          <w:p w14:paraId="01375E01" w14:textId="77777777" w:rsidR="005B674A" w:rsidRDefault="005B674A" w:rsidP="005B674A">
            <w:pPr>
              <w:spacing w:before="40" w:after="40"/>
              <w:ind w:left="510"/>
              <w:rPr>
                <w:sz w:val="18"/>
                <w:szCs w:val="18"/>
              </w:rPr>
            </w:pPr>
            <w:r w:rsidRPr="000735D2">
              <w:rPr>
                <w:sz w:val="18"/>
                <w:szCs w:val="18"/>
              </w:rPr>
              <w:t>Required</w:t>
            </w:r>
            <w:r w:rsidRPr="002D0D75">
              <w:rPr>
                <w:sz w:val="18"/>
                <w:szCs w:val="18"/>
                <w:lang w:val="en-US"/>
              </w:rPr>
              <w:t xml:space="preserve"> if neither C.8.b.2 nor C.8.b.3.b is provided</w:t>
            </w:r>
          </w:p>
        </w:tc>
        <w:tc>
          <w:tcPr>
            <w:tcW w:w="763" w:type="dxa"/>
            <w:tcBorders>
              <w:top w:val="single" w:sz="4" w:space="0" w:color="auto"/>
              <w:left w:val="double" w:sz="4" w:space="0" w:color="auto"/>
              <w:bottom w:val="single" w:sz="4" w:space="0" w:color="000000"/>
              <w:right w:val="single" w:sz="4" w:space="0" w:color="auto"/>
            </w:tcBorders>
            <w:shd w:val="clear" w:color="000000" w:fill="FFFFFF"/>
            <w:vAlign w:val="center"/>
          </w:tcPr>
          <w:p w14:paraId="441E0B61"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 </w:t>
            </w:r>
          </w:p>
        </w:tc>
        <w:tc>
          <w:tcPr>
            <w:tcW w:w="870" w:type="dxa"/>
            <w:tcBorders>
              <w:top w:val="single" w:sz="4" w:space="0" w:color="auto"/>
              <w:left w:val="single" w:sz="4" w:space="0" w:color="auto"/>
              <w:bottom w:val="single" w:sz="4" w:space="0" w:color="000000"/>
              <w:right w:val="single" w:sz="4" w:space="0" w:color="auto"/>
            </w:tcBorders>
            <w:shd w:val="clear" w:color="000000" w:fill="FFFFFF"/>
            <w:vAlign w:val="center"/>
          </w:tcPr>
          <w:p w14:paraId="4FA758DD"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 </w:t>
            </w:r>
          </w:p>
        </w:tc>
        <w:tc>
          <w:tcPr>
            <w:tcW w:w="924" w:type="dxa"/>
            <w:tcBorders>
              <w:top w:val="single" w:sz="4" w:space="0" w:color="auto"/>
              <w:left w:val="single" w:sz="4" w:space="0" w:color="auto"/>
              <w:bottom w:val="single" w:sz="4" w:space="0" w:color="000000"/>
              <w:right w:val="single" w:sz="4" w:space="0" w:color="auto"/>
            </w:tcBorders>
            <w:shd w:val="clear" w:color="000000" w:fill="FFFFFF"/>
            <w:vAlign w:val="center"/>
          </w:tcPr>
          <w:p w14:paraId="6208E64F"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 xml:space="preserve">+ </w:t>
            </w:r>
          </w:p>
        </w:tc>
        <w:tc>
          <w:tcPr>
            <w:tcW w:w="998" w:type="dxa"/>
            <w:tcBorders>
              <w:top w:val="single" w:sz="4" w:space="0" w:color="auto"/>
              <w:left w:val="single" w:sz="4" w:space="0" w:color="auto"/>
              <w:bottom w:val="single" w:sz="4" w:space="0" w:color="000000"/>
              <w:right w:val="single" w:sz="4" w:space="0" w:color="auto"/>
            </w:tcBorders>
            <w:shd w:val="clear" w:color="auto" w:fill="auto"/>
            <w:vAlign w:val="center"/>
          </w:tcPr>
          <w:p w14:paraId="0A783E3E"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w:t>
            </w:r>
          </w:p>
        </w:tc>
        <w:tc>
          <w:tcPr>
            <w:tcW w:w="651" w:type="dxa"/>
            <w:tcBorders>
              <w:top w:val="single" w:sz="4" w:space="0" w:color="auto"/>
              <w:left w:val="single" w:sz="4" w:space="0" w:color="auto"/>
              <w:bottom w:val="single" w:sz="4" w:space="0" w:color="000000"/>
              <w:right w:val="single" w:sz="4" w:space="0" w:color="auto"/>
            </w:tcBorders>
            <w:shd w:val="clear" w:color="auto" w:fill="auto"/>
            <w:vAlign w:val="center"/>
          </w:tcPr>
          <w:p w14:paraId="41F88652"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w:t>
            </w:r>
          </w:p>
        </w:tc>
        <w:tc>
          <w:tcPr>
            <w:tcW w:w="786" w:type="dxa"/>
            <w:tcBorders>
              <w:top w:val="single" w:sz="4" w:space="0" w:color="auto"/>
              <w:left w:val="single" w:sz="4" w:space="0" w:color="auto"/>
              <w:bottom w:val="single" w:sz="4" w:space="0" w:color="000000"/>
              <w:right w:val="single" w:sz="4" w:space="0" w:color="auto"/>
            </w:tcBorders>
            <w:shd w:val="clear" w:color="000000" w:fill="FFFFFF"/>
            <w:vAlign w:val="center"/>
          </w:tcPr>
          <w:p w14:paraId="7645E1A9"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O</w:t>
            </w:r>
          </w:p>
        </w:tc>
        <w:tc>
          <w:tcPr>
            <w:tcW w:w="860" w:type="dxa"/>
            <w:tcBorders>
              <w:top w:val="single" w:sz="4" w:space="0" w:color="auto"/>
              <w:left w:val="single" w:sz="4" w:space="0" w:color="auto"/>
              <w:bottom w:val="single" w:sz="4" w:space="0" w:color="000000"/>
              <w:right w:val="single" w:sz="4" w:space="0" w:color="auto"/>
            </w:tcBorders>
            <w:shd w:val="clear" w:color="000000" w:fill="FFFFFF"/>
            <w:vAlign w:val="center"/>
          </w:tcPr>
          <w:p w14:paraId="71EF037B"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 </w:t>
            </w:r>
          </w:p>
        </w:tc>
        <w:tc>
          <w:tcPr>
            <w:tcW w:w="817" w:type="dxa"/>
            <w:tcBorders>
              <w:top w:val="single" w:sz="4" w:space="0" w:color="auto"/>
              <w:left w:val="single" w:sz="4" w:space="0" w:color="auto"/>
              <w:bottom w:val="single" w:sz="4" w:space="0" w:color="000000"/>
              <w:right w:val="single" w:sz="4" w:space="0" w:color="auto"/>
            </w:tcBorders>
            <w:shd w:val="clear" w:color="000000" w:fill="FFFFFF"/>
            <w:vAlign w:val="center"/>
          </w:tcPr>
          <w:p w14:paraId="796585E2"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 </w:t>
            </w:r>
          </w:p>
        </w:tc>
        <w:tc>
          <w:tcPr>
            <w:tcW w:w="833" w:type="dxa"/>
            <w:tcBorders>
              <w:top w:val="single" w:sz="4" w:space="0" w:color="auto"/>
              <w:left w:val="single" w:sz="4" w:space="0" w:color="auto"/>
              <w:bottom w:val="single" w:sz="4" w:space="0" w:color="000000"/>
              <w:right w:val="double" w:sz="6" w:space="0" w:color="auto"/>
            </w:tcBorders>
            <w:shd w:val="clear" w:color="000000" w:fill="FFFFFF"/>
            <w:vAlign w:val="center"/>
          </w:tcPr>
          <w:p w14:paraId="46CE2736"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 </w:t>
            </w:r>
            <w:r w:rsidRPr="003C5FC7">
              <w:rPr>
                <w:rFonts w:asciiTheme="majorBidi" w:hAnsiTheme="majorBidi" w:cstheme="majorBidi"/>
                <w:b/>
                <w:bCs/>
                <w:sz w:val="18"/>
                <w:szCs w:val="18"/>
                <w:lang w:val="en-US" w:eastAsia="zh-CN"/>
              </w:rPr>
              <w:t>+</w:t>
            </w:r>
          </w:p>
        </w:tc>
        <w:tc>
          <w:tcPr>
            <w:tcW w:w="1244" w:type="dxa"/>
            <w:tcBorders>
              <w:top w:val="single" w:sz="4" w:space="0" w:color="auto"/>
              <w:left w:val="double" w:sz="6" w:space="0" w:color="auto"/>
              <w:bottom w:val="single" w:sz="4" w:space="0" w:color="000000"/>
              <w:right w:val="double" w:sz="6" w:space="0" w:color="auto"/>
            </w:tcBorders>
            <w:shd w:val="clear" w:color="000000" w:fill="auto"/>
          </w:tcPr>
          <w:p w14:paraId="6DC3230C" w14:textId="77777777" w:rsidR="005B674A" w:rsidRDefault="005B674A" w:rsidP="005B674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sidRPr="002D0D75">
              <w:rPr>
                <w:rFonts w:asciiTheme="majorBidi" w:hAnsiTheme="majorBidi" w:cstheme="majorBidi"/>
                <w:sz w:val="18"/>
                <w:szCs w:val="18"/>
                <w:lang w:val="en-US" w:eastAsia="zh-CN"/>
              </w:rPr>
              <w:t>C.8.a.2</w:t>
            </w:r>
          </w:p>
        </w:tc>
        <w:tc>
          <w:tcPr>
            <w:tcW w:w="629" w:type="dxa"/>
            <w:tcBorders>
              <w:top w:val="single" w:sz="4" w:space="0" w:color="auto"/>
              <w:left w:val="double" w:sz="6" w:space="0" w:color="auto"/>
              <w:bottom w:val="single" w:sz="4" w:space="0" w:color="000000"/>
              <w:right w:val="single" w:sz="12" w:space="0" w:color="auto"/>
            </w:tcBorders>
            <w:shd w:val="clear" w:color="000000" w:fill="FFFFFF"/>
            <w:vAlign w:val="center"/>
          </w:tcPr>
          <w:p w14:paraId="72247ACB" w14:textId="77777777" w:rsidR="005B674A" w:rsidRDefault="005B674A" w:rsidP="005B674A">
            <w:pPr>
              <w:keepNext/>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sidRPr="002D0D75">
              <w:rPr>
                <w:rFonts w:asciiTheme="majorBidi" w:hAnsiTheme="majorBidi" w:cstheme="majorBidi"/>
                <w:b/>
                <w:bCs/>
                <w:sz w:val="18"/>
                <w:szCs w:val="18"/>
                <w:lang w:val="en-US" w:eastAsia="zh-CN"/>
              </w:rPr>
              <w:t> </w:t>
            </w:r>
          </w:p>
        </w:tc>
      </w:tr>
      <w:tr w:rsidR="00235F86" w:rsidRPr="008476A6" w14:paraId="5492222C" w14:textId="77777777" w:rsidTr="003C2126">
        <w:trPr>
          <w:cantSplit/>
        </w:trPr>
        <w:tc>
          <w:tcPr>
            <w:tcW w:w="1153" w:type="dxa"/>
            <w:tcBorders>
              <w:top w:val="single" w:sz="4" w:space="0" w:color="auto"/>
              <w:left w:val="single" w:sz="12" w:space="0" w:color="auto"/>
              <w:bottom w:val="single" w:sz="4" w:space="0" w:color="auto"/>
              <w:right w:val="double" w:sz="6" w:space="0" w:color="auto"/>
            </w:tcBorders>
            <w:shd w:val="clear" w:color="000000" w:fill="auto"/>
            <w:hideMark/>
          </w:tcPr>
          <w:p w14:paraId="7BE8838B" w14:textId="77777777" w:rsidR="00235F86" w:rsidRPr="008476A6" w:rsidRDefault="00235F86" w:rsidP="003C2126">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eastAsia="zh-CN"/>
              </w:rPr>
            </w:pPr>
            <w:r>
              <w:rPr>
                <w:rFonts w:asciiTheme="majorBidi" w:hAnsiTheme="majorBidi" w:cstheme="majorBidi"/>
                <w:sz w:val="18"/>
                <w:szCs w:val="18"/>
                <w:lang w:eastAsia="zh-CN"/>
              </w:rPr>
              <w:t>…</w:t>
            </w:r>
          </w:p>
        </w:tc>
        <w:tc>
          <w:tcPr>
            <w:tcW w:w="7965" w:type="dxa"/>
            <w:tcBorders>
              <w:top w:val="single" w:sz="4" w:space="0" w:color="auto"/>
              <w:left w:val="nil"/>
              <w:bottom w:val="single" w:sz="4" w:space="0" w:color="auto"/>
              <w:right w:val="double" w:sz="4" w:space="0" w:color="auto"/>
            </w:tcBorders>
            <w:shd w:val="clear" w:color="auto" w:fill="auto"/>
            <w:hideMark/>
          </w:tcPr>
          <w:p w14:paraId="220B596B" w14:textId="77777777" w:rsidR="00235F86" w:rsidRPr="008476A6" w:rsidRDefault="00235F86" w:rsidP="003C2126">
            <w:pPr>
              <w:spacing w:before="40" w:after="40"/>
              <w:ind w:left="340"/>
              <w:rPr>
                <w:sz w:val="18"/>
                <w:szCs w:val="18"/>
              </w:rPr>
            </w:pPr>
            <w:r>
              <w:rPr>
                <w:sz w:val="18"/>
                <w:szCs w:val="18"/>
              </w:rPr>
              <w:t>…</w:t>
            </w:r>
          </w:p>
        </w:tc>
        <w:tc>
          <w:tcPr>
            <w:tcW w:w="763" w:type="dxa"/>
            <w:tcBorders>
              <w:top w:val="nil"/>
              <w:left w:val="double" w:sz="4" w:space="0" w:color="auto"/>
              <w:bottom w:val="single" w:sz="4" w:space="0" w:color="000000"/>
              <w:right w:val="single" w:sz="4" w:space="0" w:color="auto"/>
            </w:tcBorders>
            <w:shd w:val="clear" w:color="000000" w:fill="FFFFFF"/>
            <w:vAlign w:val="center"/>
            <w:hideMark/>
          </w:tcPr>
          <w:p w14:paraId="28722355"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70" w:type="dxa"/>
            <w:tcBorders>
              <w:top w:val="nil"/>
              <w:left w:val="single" w:sz="4" w:space="0" w:color="auto"/>
              <w:bottom w:val="single" w:sz="4" w:space="0" w:color="000000"/>
              <w:right w:val="single" w:sz="4" w:space="0" w:color="auto"/>
            </w:tcBorders>
            <w:shd w:val="clear" w:color="000000" w:fill="FFFFFF"/>
            <w:vAlign w:val="center"/>
            <w:hideMark/>
          </w:tcPr>
          <w:p w14:paraId="3DC235F7"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924" w:type="dxa"/>
            <w:tcBorders>
              <w:top w:val="nil"/>
              <w:left w:val="single" w:sz="4" w:space="0" w:color="auto"/>
              <w:bottom w:val="single" w:sz="4" w:space="0" w:color="000000"/>
              <w:right w:val="single" w:sz="4" w:space="0" w:color="auto"/>
            </w:tcBorders>
            <w:shd w:val="clear" w:color="auto" w:fill="auto"/>
            <w:vAlign w:val="center"/>
            <w:hideMark/>
          </w:tcPr>
          <w:p w14:paraId="5E9D2683"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998" w:type="dxa"/>
            <w:tcBorders>
              <w:top w:val="nil"/>
              <w:left w:val="single" w:sz="4" w:space="0" w:color="auto"/>
              <w:bottom w:val="single" w:sz="4" w:space="0" w:color="000000"/>
              <w:right w:val="single" w:sz="4" w:space="0" w:color="auto"/>
            </w:tcBorders>
            <w:shd w:val="clear" w:color="auto" w:fill="auto"/>
            <w:vAlign w:val="center"/>
            <w:hideMark/>
          </w:tcPr>
          <w:p w14:paraId="4DDB4B00"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651" w:type="dxa"/>
            <w:tcBorders>
              <w:top w:val="nil"/>
              <w:left w:val="single" w:sz="4" w:space="0" w:color="auto"/>
              <w:bottom w:val="single" w:sz="4" w:space="0" w:color="000000"/>
              <w:right w:val="single" w:sz="4" w:space="0" w:color="auto"/>
            </w:tcBorders>
            <w:shd w:val="clear" w:color="auto" w:fill="auto"/>
            <w:vAlign w:val="center"/>
            <w:hideMark/>
          </w:tcPr>
          <w:p w14:paraId="70D92FEA"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786" w:type="dxa"/>
            <w:tcBorders>
              <w:top w:val="nil"/>
              <w:left w:val="single" w:sz="4" w:space="0" w:color="auto"/>
              <w:bottom w:val="single" w:sz="4" w:space="0" w:color="000000"/>
              <w:right w:val="single" w:sz="4" w:space="0" w:color="auto"/>
            </w:tcBorders>
            <w:shd w:val="clear" w:color="000000" w:fill="FFFFFF"/>
            <w:vAlign w:val="center"/>
            <w:hideMark/>
          </w:tcPr>
          <w:p w14:paraId="571019F2"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60" w:type="dxa"/>
            <w:tcBorders>
              <w:top w:val="nil"/>
              <w:left w:val="single" w:sz="4" w:space="0" w:color="auto"/>
              <w:bottom w:val="single" w:sz="4" w:space="0" w:color="000000"/>
              <w:right w:val="single" w:sz="4" w:space="0" w:color="auto"/>
            </w:tcBorders>
            <w:shd w:val="clear" w:color="000000" w:fill="FFFFFF"/>
            <w:vAlign w:val="center"/>
            <w:hideMark/>
          </w:tcPr>
          <w:p w14:paraId="1FC02F29"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17" w:type="dxa"/>
            <w:tcBorders>
              <w:top w:val="nil"/>
              <w:left w:val="single" w:sz="4" w:space="0" w:color="auto"/>
              <w:bottom w:val="single" w:sz="4" w:space="0" w:color="000000"/>
              <w:right w:val="single" w:sz="4" w:space="0" w:color="auto"/>
            </w:tcBorders>
            <w:shd w:val="clear" w:color="000000" w:fill="FFFFFF"/>
            <w:vAlign w:val="center"/>
            <w:hideMark/>
          </w:tcPr>
          <w:p w14:paraId="2ADDEDFF"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833" w:type="dxa"/>
            <w:tcBorders>
              <w:top w:val="nil"/>
              <w:left w:val="single" w:sz="4" w:space="0" w:color="auto"/>
              <w:bottom w:val="single" w:sz="4" w:space="0" w:color="000000"/>
              <w:right w:val="double" w:sz="6" w:space="0" w:color="auto"/>
            </w:tcBorders>
            <w:shd w:val="clear" w:color="000000" w:fill="FFFFFF"/>
            <w:vAlign w:val="center"/>
            <w:hideMark/>
          </w:tcPr>
          <w:p w14:paraId="1F0008A9"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1244" w:type="dxa"/>
            <w:tcBorders>
              <w:top w:val="nil"/>
              <w:left w:val="double" w:sz="6" w:space="0" w:color="auto"/>
              <w:bottom w:val="single" w:sz="4" w:space="0" w:color="000000"/>
              <w:right w:val="double" w:sz="6" w:space="0" w:color="auto"/>
            </w:tcBorders>
            <w:shd w:val="clear" w:color="000000" w:fill="auto"/>
            <w:vAlign w:val="center"/>
            <w:hideMark/>
          </w:tcPr>
          <w:p w14:paraId="5F58F7A3"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c>
          <w:tcPr>
            <w:tcW w:w="629" w:type="dxa"/>
            <w:tcBorders>
              <w:top w:val="nil"/>
              <w:left w:val="double" w:sz="6" w:space="0" w:color="auto"/>
              <w:bottom w:val="single" w:sz="4" w:space="0" w:color="000000"/>
              <w:right w:val="single" w:sz="12" w:space="0" w:color="auto"/>
            </w:tcBorders>
            <w:shd w:val="clear" w:color="000000" w:fill="FFFFFF"/>
            <w:vAlign w:val="center"/>
            <w:hideMark/>
          </w:tcPr>
          <w:p w14:paraId="7321038D" w14:textId="77777777" w:rsidR="00235F86" w:rsidRPr="008476A6" w:rsidRDefault="00235F86" w:rsidP="003C2126">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eastAsia="zh-CN"/>
              </w:rPr>
            </w:pPr>
            <w:r>
              <w:rPr>
                <w:rFonts w:asciiTheme="majorBidi" w:hAnsiTheme="majorBidi" w:cstheme="majorBidi"/>
                <w:b/>
                <w:bCs/>
                <w:sz w:val="18"/>
                <w:szCs w:val="18"/>
                <w:lang w:eastAsia="zh-CN"/>
              </w:rPr>
              <w:t>…</w:t>
            </w:r>
          </w:p>
        </w:tc>
      </w:tr>
    </w:tbl>
    <w:p w14:paraId="0535C5D5" w14:textId="77777777" w:rsidR="00235F86" w:rsidRDefault="00235F86" w:rsidP="00235F86">
      <w:pPr>
        <w:pStyle w:val="Reasons"/>
      </w:pPr>
    </w:p>
    <w:p w14:paraId="7AF339AB" w14:textId="77777777" w:rsidR="00235F86" w:rsidRDefault="00235F86" w:rsidP="00235F86">
      <w:pPr>
        <w:pStyle w:val="Reasons"/>
        <w:sectPr w:rsidR="00235F86" w:rsidSect="00235F86">
          <w:headerReference w:type="default" r:id="rId18"/>
          <w:footerReference w:type="even" r:id="rId19"/>
          <w:footerReference w:type="default" r:id="rId20"/>
          <w:footerReference w:type="first" r:id="rId21"/>
          <w:type w:val="continuous"/>
          <w:pgSz w:w="23814" w:h="16840" w:orient="landscape" w:code="9"/>
          <w:pgMar w:top="1134" w:right="1134" w:bottom="1134" w:left="1134" w:header="567" w:footer="567" w:gutter="0"/>
          <w:cols w:space="720"/>
          <w:docGrid w:linePitch="326"/>
        </w:sectPr>
      </w:pPr>
    </w:p>
    <w:p w14:paraId="5FF8454A" w14:textId="77777777" w:rsidR="005B674A" w:rsidRPr="00B819B9" w:rsidRDefault="005B674A" w:rsidP="005B674A">
      <w:pPr>
        <w:pStyle w:val="AppendixNo"/>
        <w:rPr>
          <w:lang w:val="en-US"/>
        </w:rPr>
      </w:pPr>
      <w:r w:rsidRPr="00B819B9">
        <w:rPr>
          <w:lang w:val="en-US"/>
        </w:rPr>
        <w:lastRenderedPageBreak/>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p>
    <w:p w14:paraId="5286FE93" w14:textId="77777777" w:rsidR="005B674A" w:rsidRPr="00C01EDF" w:rsidRDefault="005B674A" w:rsidP="005B674A">
      <w:pPr>
        <w:pStyle w:val="Appendixtitle"/>
        <w:rPr>
          <w:lang w:val="en-US"/>
        </w:rPr>
      </w:pPr>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p>
    <w:p w14:paraId="1FE12D50" w14:textId="77777777" w:rsidR="005B674A" w:rsidRPr="001359FF" w:rsidRDefault="005B674A" w:rsidP="005B674A">
      <w:pPr>
        <w:pStyle w:val="AppArtNo"/>
        <w:rPr>
          <w:lang w:val="fr-CH"/>
        </w:rPr>
      </w:pPr>
      <w:r w:rsidRPr="001359FF">
        <w:rPr>
          <w:lang w:val="fr-CH"/>
        </w:rPr>
        <w:t>ARTICLE 6</w:t>
      </w:r>
      <w:r w:rsidRPr="001359FF">
        <w:rPr>
          <w:caps w:val="0"/>
          <w:sz w:val="16"/>
          <w:szCs w:val="16"/>
          <w:lang w:val="fr-CH"/>
        </w:rPr>
        <w:t>     (REV.WRC</w:t>
      </w:r>
      <w:r w:rsidRPr="001359FF">
        <w:rPr>
          <w:caps w:val="0"/>
          <w:sz w:val="16"/>
          <w:szCs w:val="16"/>
          <w:lang w:val="fr-CH"/>
        </w:rPr>
        <w:noBreakHyphen/>
        <w:t>15)</w:t>
      </w:r>
    </w:p>
    <w:p w14:paraId="1C941CB9" w14:textId="77777777" w:rsidR="005B674A" w:rsidRPr="00C01EDF" w:rsidRDefault="005B674A" w:rsidP="005B674A">
      <w:pPr>
        <w:pStyle w:val="AppArttitle"/>
        <w:keepNext w:val="0"/>
        <w:keepLines w:val="0"/>
        <w:rPr>
          <w:lang w:val="en-US"/>
        </w:rPr>
      </w:pPr>
      <w:r w:rsidRPr="00C01EDF">
        <w:rPr>
          <w:lang w:val="en-US"/>
        </w:rPr>
        <w:t>Procedures for the conversion of an allotment into an assignment, for</w:t>
      </w:r>
      <w:r w:rsidRPr="00C01EDF">
        <w:rPr>
          <w:lang w:val="en-US"/>
        </w:rPr>
        <w:br/>
        <w:t>the introduction of an additional system or for the modification of</w:t>
      </w:r>
      <w:r w:rsidRPr="00C01EDF">
        <w:rPr>
          <w:lang w:val="en-US"/>
        </w:rPr>
        <w:br/>
        <w:t>an assignment in the List</w:t>
      </w:r>
      <w:r w:rsidRPr="000735D2">
        <w:rPr>
          <w:b w:val="0"/>
          <w:bCs/>
          <w:sz w:val="16"/>
          <w:szCs w:val="16"/>
          <w:lang w:val="en-US"/>
        </w:rPr>
        <w:t>     (WRC</w:t>
      </w:r>
      <w:r w:rsidRPr="000735D2">
        <w:rPr>
          <w:b w:val="0"/>
          <w:bCs/>
          <w:sz w:val="16"/>
          <w:szCs w:val="16"/>
          <w:lang w:val="en-US"/>
        </w:rPr>
        <w:noBreakHyphen/>
      </w:r>
      <w:r>
        <w:rPr>
          <w:b w:val="0"/>
          <w:bCs/>
          <w:sz w:val="16"/>
          <w:szCs w:val="16"/>
          <w:lang w:val="en-US"/>
        </w:rPr>
        <w:t>15</w:t>
      </w:r>
      <w:r w:rsidRPr="000735D2">
        <w:rPr>
          <w:b w:val="0"/>
          <w:bCs/>
          <w:sz w:val="16"/>
          <w:szCs w:val="16"/>
          <w:lang w:val="en-US"/>
        </w:rPr>
        <w:t>)</w:t>
      </w:r>
    </w:p>
    <w:p w14:paraId="791EA3B2" w14:textId="600942F3" w:rsidR="005B674A" w:rsidRDefault="00235F86" w:rsidP="005B674A">
      <w:pPr>
        <w:pStyle w:val="Proposal"/>
      </w:pPr>
      <w:r>
        <w:t>MOD</w:t>
      </w:r>
      <w:r>
        <w:tab/>
        <w:t>EUR/</w:t>
      </w:r>
      <w:r w:rsidR="006A093D">
        <w:t>16</w:t>
      </w:r>
      <w:r w:rsidR="005B674A">
        <w:t>A19A3/</w:t>
      </w:r>
      <w:r>
        <w:t>1</w:t>
      </w:r>
      <w:r w:rsidR="005B674A">
        <w:t>3</w:t>
      </w:r>
    </w:p>
    <w:p w14:paraId="277AD03D" w14:textId="77777777" w:rsidR="005B674A" w:rsidRPr="002D0D75" w:rsidRDefault="005B674A" w:rsidP="005B674A">
      <w:pPr>
        <w:rPr>
          <w:lang w:val="en-US"/>
        </w:rPr>
      </w:pPr>
      <w:r w:rsidRPr="00663F10">
        <w:rPr>
          <w:rStyle w:val="Provsplit"/>
        </w:rPr>
        <w:t>6.17</w:t>
      </w:r>
      <w:r w:rsidRPr="002D0D75">
        <w:rPr>
          <w:lang w:val="en-US"/>
        </w:rPr>
        <w:tab/>
        <w:t>If agreements have been reached with administrations published in accordance with § 6.7, the administration proposing the new or modified assignment may request the Bureau to have the assignment entered into the List, indicating the final characteristics of the assignment together with the names of the administrations with which agreement has been reached. For this purpose, it shall send to the Bureau the information specified in Appendix </w:t>
      </w:r>
      <w:r w:rsidRPr="002D0D75">
        <w:rPr>
          <w:rStyle w:val="ApprefBold"/>
          <w:lang w:val="en-US"/>
        </w:rPr>
        <w:t>4</w:t>
      </w:r>
      <w:r w:rsidRPr="002D0D75">
        <w:rPr>
          <w:lang w:val="en-US"/>
        </w:rPr>
        <w:t>. In submitting the notice, the administration may request the Bureau to examine th</w:t>
      </w:r>
      <w:ins w:id="64" w:author="CEPT" w:date="2019-07-23T11:34:00Z">
        <w:r w:rsidR="00235F86">
          <w:rPr>
            <w:lang w:val="en-US"/>
          </w:rPr>
          <w:t>is</w:t>
        </w:r>
      </w:ins>
      <w:del w:id="65" w:author="CEPT" w:date="2019-07-23T11:34:00Z">
        <w:r w:rsidRPr="002D0D75" w:rsidDel="00235F86">
          <w:rPr>
            <w:lang w:val="en-US"/>
          </w:rPr>
          <w:delText>e</w:delText>
        </w:r>
      </w:del>
      <w:r w:rsidRPr="002D0D75">
        <w:rPr>
          <w:lang w:val="en-US"/>
        </w:rPr>
        <w:t xml:space="preserve"> notice und</w:t>
      </w:r>
      <w:r>
        <w:rPr>
          <w:lang w:val="en-US"/>
        </w:rPr>
        <w:t>er § 6.19, 6.21 and 6.22 (entry </w:t>
      </w:r>
      <w:r w:rsidRPr="002D0D75">
        <w:rPr>
          <w:lang w:val="en-US"/>
        </w:rPr>
        <w:t xml:space="preserve">into the List) and </w:t>
      </w:r>
      <w:ins w:id="66" w:author="CEPT" w:date="2019-07-23T11:34:00Z">
        <w:r w:rsidR="00235F86" w:rsidRPr="005B5714">
          <w:t>to automatically generate the notice for examination</w:t>
        </w:r>
      </w:ins>
      <w:del w:id="67" w:author="CEPT" w:date="2019-07-23T11:34:00Z">
        <w:r w:rsidRPr="003C5FC7" w:rsidDel="00235F86">
          <w:rPr>
            <w:lang w:val="en-US"/>
          </w:rPr>
          <w:delText>then the notice submitted separately</w:delText>
        </w:r>
      </w:del>
      <w:r w:rsidRPr="003C5FC7">
        <w:rPr>
          <w:lang w:val="en-US"/>
        </w:rPr>
        <w:t xml:space="preserve"> under</w:t>
      </w:r>
      <w:r w:rsidRPr="002D0D75">
        <w:rPr>
          <w:lang w:val="en-US"/>
        </w:rPr>
        <w:t xml:space="preserve"> Article 8 of this Appendix (notification).</w:t>
      </w:r>
      <w:r w:rsidRPr="002D0D75">
        <w:rPr>
          <w:color w:val="000000"/>
          <w:sz w:val="16"/>
          <w:lang w:val="en-US"/>
        </w:rPr>
        <w:t xml:space="preserve">      (WRC</w:t>
      </w:r>
      <w:r w:rsidRPr="002D0D75">
        <w:rPr>
          <w:color w:val="000000"/>
          <w:sz w:val="16"/>
          <w:lang w:val="en-US"/>
        </w:rPr>
        <w:noBreakHyphen/>
        <w:t>1</w:t>
      </w:r>
      <w:del w:id="68" w:author="CEPT" w:date="2019-07-23T11:34:00Z">
        <w:r w:rsidRPr="002D0D75" w:rsidDel="00235F86">
          <w:rPr>
            <w:color w:val="000000"/>
            <w:sz w:val="16"/>
            <w:lang w:val="en-US"/>
          </w:rPr>
          <w:delText>5</w:delText>
        </w:r>
      </w:del>
      <w:ins w:id="69" w:author="CEPT" w:date="2019-07-23T11:34:00Z">
        <w:r w:rsidR="00235F86">
          <w:rPr>
            <w:color w:val="000000"/>
            <w:sz w:val="16"/>
            <w:lang w:val="en-US"/>
          </w:rPr>
          <w:t>9</w:t>
        </w:r>
      </w:ins>
      <w:r w:rsidRPr="002D0D75">
        <w:rPr>
          <w:color w:val="000000"/>
          <w:sz w:val="16"/>
          <w:lang w:val="en-US"/>
        </w:rPr>
        <w:t>)</w:t>
      </w:r>
    </w:p>
    <w:p w14:paraId="2D936F48" w14:textId="77777777" w:rsidR="005B674A" w:rsidRDefault="005B674A" w:rsidP="005B674A">
      <w:pPr>
        <w:pStyle w:val="Reasons"/>
      </w:pPr>
    </w:p>
    <w:p w14:paraId="0C20DCB3" w14:textId="77777777" w:rsidR="001A1049" w:rsidRDefault="001A1049">
      <w:pPr>
        <w:tabs>
          <w:tab w:val="clear" w:pos="1134"/>
          <w:tab w:val="clear" w:pos="1871"/>
          <w:tab w:val="clear" w:pos="2268"/>
        </w:tabs>
        <w:overflowPunct/>
        <w:autoSpaceDE/>
        <w:autoSpaceDN/>
        <w:adjustRightInd/>
        <w:spacing w:before="0"/>
        <w:textAlignment w:val="auto"/>
      </w:pPr>
      <w:r>
        <w:br w:type="page"/>
      </w:r>
    </w:p>
    <w:p w14:paraId="63BF73B3" w14:textId="77777777" w:rsidR="00235F86" w:rsidRPr="00267FCE" w:rsidRDefault="00235F86" w:rsidP="00235F86">
      <w:pPr>
        <w:pStyle w:val="Headingb"/>
        <w:rPr>
          <w:lang w:val="en-US"/>
        </w:rPr>
      </w:pPr>
      <w:r>
        <w:rPr>
          <w:lang w:val="en-US"/>
        </w:rPr>
        <w:lastRenderedPageBreak/>
        <w:t>7 Proposal for Issue C7</w:t>
      </w:r>
    </w:p>
    <w:p w14:paraId="42C68E77" w14:textId="77777777" w:rsidR="00235F86" w:rsidRPr="00B819B9" w:rsidRDefault="00235F86" w:rsidP="00235F86">
      <w:pPr>
        <w:pStyle w:val="AppendixNo"/>
        <w:rPr>
          <w:lang w:val="en-US"/>
        </w:rPr>
      </w:pPr>
      <w:r w:rsidRPr="00B819B9">
        <w:rPr>
          <w:lang w:val="en-US"/>
        </w:rPr>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p>
    <w:p w14:paraId="56544F69" w14:textId="77777777" w:rsidR="00235F86" w:rsidRPr="00C01EDF" w:rsidRDefault="00235F86" w:rsidP="00235F86">
      <w:pPr>
        <w:pStyle w:val="Appendixtitle"/>
        <w:rPr>
          <w:lang w:val="en-US"/>
        </w:rPr>
      </w:pPr>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p>
    <w:p w14:paraId="7B77435C" w14:textId="77777777" w:rsidR="00235F86" w:rsidRPr="001359FF" w:rsidRDefault="00235F86" w:rsidP="00235F86">
      <w:pPr>
        <w:pStyle w:val="AppArtNo"/>
        <w:rPr>
          <w:lang w:val="fr-CH"/>
        </w:rPr>
      </w:pPr>
      <w:r w:rsidRPr="001359FF">
        <w:rPr>
          <w:lang w:val="fr-CH"/>
        </w:rPr>
        <w:t>ARTICLE 6</w:t>
      </w:r>
      <w:r w:rsidRPr="001359FF">
        <w:rPr>
          <w:caps w:val="0"/>
          <w:sz w:val="16"/>
          <w:szCs w:val="16"/>
          <w:lang w:val="fr-CH"/>
        </w:rPr>
        <w:t>     (REV.WRC</w:t>
      </w:r>
      <w:r w:rsidRPr="001359FF">
        <w:rPr>
          <w:caps w:val="0"/>
          <w:sz w:val="16"/>
          <w:szCs w:val="16"/>
          <w:lang w:val="fr-CH"/>
        </w:rPr>
        <w:noBreakHyphen/>
        <w:t>15)</w:t>
      </w:r>
    </w:p>
    <w:p w14:paraId="296026EB" w14:textId="77777777" w:rsidR="00235F86" w:rsidRPr="00C01EDF" w:rsidRDefault="00235F86" w:rsidP="00235F86">
      <w:pPr>
        <w:pStyle w:val="AppArttitle"/>
        <w:keepNext w:val="0"/>
        <w:keepLines w:val="0"/>
        <w:rPr>
          <w:lang w:val="en-US"/>
        </w:rPr>
      </w:pPr>
      <w:r w:rsidRPr="00C01EDF">
        <w:rPr>
          <w:lang w:val="en-US"/>
        </w:rPr>
        <w:t>Procedures for the conversion of an allotment into an assignment, for</w:t>
      </w:r>
      <w:r w:rsidRPr="00C01EDF">
        <w:rPr>
          <w:lang w:val="en-US"/>
        </w:rPr>
        <w:br/>
        <w:t>the introduction of an additional system or for the modification of</w:t>
      </w:r>
      <w:r w:rsidRPr="00C01EDF">
        <w:rPr>
          <w:lang w:val="en-US"/>
        </w:rPr>
        <w:br/>
        <w:t>an assignment in the List</w:t>
      </w:r>
      <w:r w:rsidRPr="000735D2">
        <w:rPr>
          <w:b w:val="0"/>
          <w:bCs/>
          <w:sz w:val="16"/>
          <w:szCs w:val="16"/>
          <w:lang w:val="en-US"/>
        </w:rPr>
        <w:t>     (WRC</w:t>
      </w:r>
      <w:r w:rsidRPr="000735D2">
        <w:rPr>
          <w:b w:val="0"/>
          <w:bCs/>
          <w:sz w:val="16"/>
          <w:szCs w:val="16"/>
          <w:lang w:val="en-US"/>
        </w:rPr>
        <w:noBreakHyphen/>
      </w:r>
      <w:r>
        <w:rPr>
          <w:b w:val="0"/>
          <w:bCs/>
          <w:sz w:val="16"/>
          <w:szCs w:val="16"/>
          <w:lang w:val="en-US"/>
        </w:rPr>
        <w:t>15</w:t>
      </w:r>
      <w:r w:rsidRPr="000735D2">
        <w:rPr>
          <w:b w:val="0"/>
          <w:bCs/>
          <w:sz w:val="16"/>
          <w:szCs w:val="16"/>
          <w:lang w:val="en-US"/>
        </w:rPr>
        <w:t>)</w:t>
      </w:r>
    </w:p>
    <w:p w14:paraId="68C1E102" w14:textId="77777777" w:rsidR="00235F86" w:rsidRDefault="00235F86" w:rsidP="00235F86">
      <w:pPr>
        <w:pStyle w:val="Proposal"/>
      </w:pPr>
      <w:r>
        <w:t>ADD</w:t>
      </w:r>
      <w:r>
        <w:tab/>
        <w:t>EUR/5789A19A3/14</w:t>
      </w:r>
    </w:p>
    <w:p w14:paraId="70E1E92F" w14:textId="77777777" w:rsidR="00235F86" w:rsidRDefault="00235F86" w:rsidP="00235F86">
      <w:r>
        <w:rPr>
          <w:rStyle w:val="Artdef"/>
        </w:rPr>
        <w:t>6.15bis</w:t>
      </w:r>
      <w:r>
        <w:tab/>
      </w:r>
      <w:r w:rsidRPr="0042498F">
        <w:t>The agreement of the administrations affected may also be obtained in accordance with this Article, for a specified period. When this specific period of agreement expires for an assignment in the List, the assignment in question shall be maintained in the List until the end of the period referred to in § 6.1 above. After that date this assignment in the List shall lapse unless the agreement of the administrations affected is renewed.</w:t>
      </w:r>
      <w:r w:rsidRPr="0042498F">
        <w:rPr>
          <w:sz w:val="16"/>
          <w:szCs w:val="16"/>
        </w:rPr>
        <w:t>     (WRC</w:t>
      </w:r>
      <w:r w:rsidRPr="0042498F">
        <w:rPr>
          <w:sz w:val="16"/>
          <w:szCs w:val="16"/>
        </w:rPr>
        <w:noBreakHyphen/>
        <w:t>19)</w:t>
      </w:r>
    </w:p>
    <w:p w14:paraId="25BB99A6" w14:textId="77777777" w:rsidR="00235F86" w:rsidRDefault="00235F86" w:rsidP="00235F86">
      <w:pPr>
        <w:pStyle w:val="Reasons"/>
      </w:pPr>
    </w:p>
    <w:p w14:paraId="29024C99" w14:textId="49219EA5" w:rsidR="00235F86" w:rsidRDefault="00235F86" w:rsidP="00235F86">
      <w:pPr>
        <w:pStyle w:val="Proposal"/>
      </w:pPr>
      <w:r>
        <w:t>MOD</w:t>
      </w:r>
      <w:r>
        <w:tab/>
        <w:t>EUR/</w:t>
      </w:r>
      <w:r w:rsidR="006A093D">
        <w:t>16</w:t>
      </w:r>
      <w:r>
        <w:t>A19A3/</w:t>
      </w:r>
      <w:r w:rsidR="001D3E92">
        <w:t>15</w:t>
      </w:r>
    </w:p>
    <w:p w14:paraId="58415482" w14:textId="77777777" w:rsidR="00235F86" w:rsidRPr="00B819B9" w:rsidRDefault="00235F86" w:rsidP="00235F86">
      <w:pPr>
        <w:pStyle w:val="AppArtNo"/>
        <w:rPr>
          <w:lang w:val="en-US"/>
        </w:rPr>
      </w:pPr>
      <w:r w:rsidRPr="00B819B9">
        <w:rPr>
          <w:lang w:val="en-US"/>
        </w:rPr>
        <w:t>ARTICLE 8</w:t>
      </w:r>
      <w:r w:rsidRPr="00672737">
        <w:rPr>
          <w:caps w:val="0"/>
          <w:sz w:val="16"/>
          <w:szCs w:val="16"/>
          <w:lang w:val="en-US"/>
        </w:rPr>
        <w:t>     (</w:t>
      </w:r>
      <w:r w:rsidRPr="00E7622F">
        <w:rPr>
          <w:caps w:val="0"/>
          <w:sz w:val="16"/>
          <w:szCs w:val="16"/>
          <w:lang w:val="en-US"/>
        </w:rPr>
        <w:t>REV.</w:t>
      </w:r>
      <w:r>
        <w:rPr>
          <w:caps w:val="0"/>
          <w:sz w:val="16"/>
          <w:szCs w:val="16"/>
          <w:lang w:val="en-US"/>
        </w:rPr>
        <w:t>WRC</w:t>
      </w:r>
      <w:r>
        <w:rPr>
          <w:caps w:val="0"/>
          <w:sz w:val="16"/>
          <w:szCs w:val="16"/>
          <w:lang w:val="en-US"/>
        </w:rPr>
        <w:noBreakHyphen/>
        <w:t>15</w:t>
      </w:r>
      <w:r w:rsidRPr="00E7622F">
        <w:rPr>
          <w:caps w:val="0"/>
          <w:sz w:val="16"/>
          <w:szCs w:val="16"/>
          <w:lang w:val="en-US"/>
        </w:rPr>
        <w:t>)</w:t>
      </w:r>
    </w:p>
    <w:p w14:paraId="5D53F1A4" w14:textId="77777777" w:rsidR="00235F86" w:rsidRPr="00C01EDF" w:rsidRDefault="00235F86" w:rsidP="00235F86">
      <w:pPr>
        <w:pStyle w:val="AppArttitle"/>
        <w:rPr>
          <w:lang w:val="en-US"/>
        </w:rPr>
      </w:pPr>
      <w:r w:rsidRPr="00C01EDF">
        <w:rPr>
          <w:lang w:val="en-US"/>
        </w:rPr>
        <w:t>Procedure for notification and recording in the Master Register</w:t>
      </w:r>
      <w:r w:rsidRPr="00C01EDF">
        <w:rPr>
          <w:lang w:val="en-US"/>
        </w:rPr>
        <w:br/>
        <w:t>of assignments in the planned bands for the</w:t>
      </w:r>
      <w:r w:rsidRPr="00C01EDF">
        <w:rPr>
          <w:lang w:val="en-US"/>
        </w:rPr>
        <w:br/>
        <w:t>fixed</w:t>
      </w:r>
      <w:r>
        <w:rPr>
          <w:lang w:val="en-US"/>
        </w:rPr>
        <w:t>-</w:t>
      </w:r>
      <w:r w:rsidRPr="00C01EDF">
        <w:rPr>
          <w:lang w:val="en-US"/>
        </w:rPr>
        <w:t>satellite service</w:t>
      </w:r>
      <w:ins w:id="70" w:author="CEPT" w:date="2019-07-23T11:39:00Z">
        <w:r w:rsidRPr="0042498F">
          <w:rPr>
            <w:rStyle w:val="FootnoteReference"/>
            <w:b w:val="0"/>
            <w:bCs/>
          </w:rPr>
          <w:t>MOD</w:t>
        </w:r>
        <w:r>
          <w:rPr>
            <w:b w:val="0"/>
            <w:bCs/>
          </w:rPr>
          <w:t xml:space="preserve"> </w:t>
        </w:r>
      </w:ins>
      <w:r w:rsidRPr="00462546">
        <w:rPr>
          <w:rStyle w:val="FootnoteReference"/>
          <w:b w:val="0"/>
          <w:bCs/>
          <w:lang w:val="en-US"/>
        </w:rPr>
        <w:footnoteReference w:customMarkFollows="1" w:id="1"/>
        <w:t xml:space="preserve">11, </w:t>
      </w:r>
      <w:r w:rsidRPr="00462546">
        <w:rPr>
          <w:rStyle w:val="FootnoteReference"/>
          <w:b w:val="0"/>
          <w:bCs/>
          <w:lang w:val="en-US"/>
        </w:rPr>
        <w:footnoteReference w:customMarkFollows="1" w:id="2"/>
        <w:t>12</w:t>
      </w:r>
      <w:r w:rsidRPr="00672737">
        <w:rPr>
          <w:b w:val="0"/>
          <w:bCs/>
          <w:sz w:val="16"/>
          <w:szCs w:val="16"/>
          <w:lang w:val="en-US"/>
        </w:rPr>
        <w:t>     (</w:t>
      </w:r>
      <w:r>
        <w:rPr>
          <w:b w:val="0"/>
          <w:bCs/>
          <w:sz w:val="16"/>
          <w:szCs w:val="16"/>
          <w:lang w:val="en-US"/>
        </w:rPr>
        <w:t>WRC</w:t>
      </w:r>
      <w:r>
        <w:rPr>
          <w:b w:val="0"/>
          <w:bCs/>
          <w:sz w:val="16"/>
          <w:szCs w:val="16"/>
          <w:lang w:val="en-US"/>
        </w:rPr>
        <w:noBreakHyphen/>
        <w:t>1</w:t>
      </w:r>
      <w:del w:id="77" w:author="CEPT" w:date="2019-07-23T11:39:00Z">
        <w:r w:rsidDel="00235F86">
          <w:rPr>
            <w:b w:val="0"/>
            <w:bCs/>
            <w:sz w:val="16"/>
            <w:szCs w:val="16"/>
            <w:lang w:val="en-US"/>
          </w:rPr>
          <w:delText>5</w:delText>
        </w:r>
      </w:del>
      <w:ins w:id="78" w:author="CEPT" w:date="2019-07-23T11:39:00Z">
        <w:r>
          <w:rPr>
            <w:b w:val="0"/>
            <w:bCs/>
            <w:sz w:val="16"/>
            <w:szCs w:val="16"/>
            <w:lang w:val="en-US"/>
          </w:rPr>
          <w:t>9</w:t>
        </w:r>
      </w:ins>
      <w:r w:rsidRPr="00462546">
        <w:rPr>
          <w:b w:val="0"/>
          <w:bCs/>
          <w:sz w:val="16"/>
          <w:szCs w:val="16"/>
          <w:lang w:val="en-US"/>
        </w:rPr>
        <w:t>)</w:t>
      </w:r>
    </w:p>
    <w:p w14:paraId="786A086D" w14:textId="77777777" w:rsidR="00235F86" w:rsidRDefault="00235F86" w:rsidP="00235F86">
      <w:pPr>
        <w:pStyle w:val="Reasons"/>
      </w:pPr>
    </w:p>
    <w:p w14:paraId="16D2345D" w14:textId="2B57D7B3" w:rsidR="00235F86" w:rsidRDefault="00235F86" w:rsidP="00235F86">
      <w:pPr>
        <w:pStyle w:val="Proposal"/>
      </w:pPr>
      <w:r>
        <w:lastRenderedPageBreak/>
        <w:t>ADD</w:t>
      </w:r>
      <w:r w:rsidR="001D3E92">
        <w:tab/>
        <w:t>EUR/</w:t>
      </w:r>
      <w:r w:rsidR="006A093D">
        <w:t>16</w:t>
      </w:r>
      <w:r>
        <w:t>A19A3/</w:t>
      </w:r>
      <w:r w:rsidR="001D3E92">
        <w:t>16</w:t>
      </w:r>
    </w:p>
    <w:p w14:paraId="192F8384" w14:textId="77777777" w:rsidR="00235F86" w:rsidRDefault="00235F86" w:rsidP="00235F86">
      <w:r>
        <w:rPr>
          <w:rStyle w:val="Artdef"/>
        </w:rPr>
        <w:t>8.16bis</w:t>
      </w:r>
      <w:r>
        <w:tab/>
      </w:r>
      <w:r w:rsidR="001D3E92" w:rsidRPr="0042498F">
        <w:t>In the event that the Bureau has been informed of agreement to new or modified frequency assignments in the List for a specified period of time in accordance with Article 6, the frequency assignment shall be recorded in the Master Register with a note indicating that the frequency assignment is valid only for the period specified. The notifying administration using the frequency assignment over a specified period shall not subsequently invoke this fact to justify the continued use of the frequency beyond the period specified unless it obtains the agreement of the administration(s) concerned.</w:t>
      </w:r>
      <w:r w:rsidR="001D3E92" w:rsidRPr="0042498F">
        <w:rPr>
          <w:sz w:val="16"/>
          <w:szCs w:val="16"/>
        </w:rPr>
        <w:t>     (WRC</w:t>
      </w:r>
      <w:r w:rsidR="001D3E92" w:rsidRPr="0042498F">
        <w:rPr>
          <w:sz w:val="16"/>
          <w:szCs w:val="16"/>
        </w:rPr>
        <w:noBreakHyphen/>
        <w:t>19)</w:t>
      </w:r>
    </w:p>
    <w:p w14:paraId="4ED52D7A" w14:textId="77777777" w:rsidR="00235F86" w:rsidRDefault="00235F86" w:rsidP="00235F86">
      <w:pPr>
        <w:pStyle w:val="Reasons"/>
      </w:pPr>
    </w:p>
    <w:p w14:paraId="633E88F2" w14:textId="77777777" w:rsidR="001D3E92" w:rsidRPr="003705ED" w:rsidRDefault="001D3E92" w:rsidP="001D3E92">
      <w:pPr>
        <w:pStyle w:val="AppendixNo"/>
        <w:spacing w:before="0"/>
        <w:rPr>
          <w:lang w:val="en-US"/>
        </w:rPr>
      </w:pPr>
      <w:r w:rsidRPr="003705ED">
        <w:rPr>
          <w:lang w:val="en-US"/>
        </w:rPr>
        <w:lastRenderedPageBreak/>
        <w:t xml:space="preserve">APPENDIX </w:t>
      </w:r>
      <w:r w:rsidRPr="00ED18A7">
        <w:rPr>
          <w:rStyle w:val="href"/>
        </w:rPr>
        <w:t>30A</w:t>
      </w:r>
      <w:r w:rsidRPr="003705ED">
        <w:rPr>
          <w:lang w:val="en-US"/>
        </w:rPr>
        <w:t> (</w:t>
      </w:r>
      <w:r w:rsidRPr="00354DCE">
        <w:t>REV</w:t>
      </w:r>
      <w:r w:rsidRPr="003705ED">
        <w:rPr>
          <w:lang w:val="en-US"/>
        </w:rPr>
        <w:t>.</w:t>
      </w:r>
      <w:r>
        <w:rPr>
          <w:lang w:val="en-US"/>
        </w:rPr>
        <w:t>WRC</w:t>
      </w:r>
      <w:r>
        <w:rPr>
          <w:lang w:val="en-US"/>
        </w:rPr>
        <w:noBreakHyphen/>
        <w:t>15</w:t>
      </w:r>
      <w:r w:rsidRPr="003705ED">
        <w:rPr>
          <w:lang w:val="en-US"/>
        </w:rPr>
        <w:t>)</w:t>
      </w:r>
      <w:r>
        <w:rPr>
          <w:rStyle w:val="FootnoteReference"/>
          <w:color w:val="000000"/>
        </w:rPr>
        <w:footnoteReference w:customMarkFollows="1" w:id="3"/>
        <w:t>*</w:t>
      </w:r>
    </w:p>
    <w:p w14:paraId="71188DC5" w14:textId="77777777" w:rsidR="001D3E92" w:rsidRPr="008C356D" w:rsidRDefault="001D3E92" w:rsidP="001D3E92">
      <w:pPr>
        <w:pStyle w:val="Appendixtitle"/>
        <w:rPr>
          <w:b w:val="0"/>
          <w:bCs/>
          <w:sz w:val="16"/>
          <w:lang w:val="en-US"/>
        </w:rPr>
      </w:pPr>
      <w:r w:rsidRPr="008C356D">
        <w:rPr>
          <w:lang w:val="en-US"/>
        </w:rPr>
        <w:t>Provisions and associated Plans and List</w:t>
      </w:r>
      <w:r w:rsidRPr="006A21E2">
        <w:rPr>
          <w:rStyle w:val="FootnoteReference"/>
          <w:rFonts w:asciiTheme="majorBidi" w:hAnsiTheme="majorBidi" w:cstheme="majorBidi"/>
          <w:b w:val="0"/>
          <w:bCs/>
          <w:color w:val="000000"/>
          <w:lang w:val="en-US"/>
        </w:rPr>
        <w:footnoteReference w:customMarkFollows="1" w:id="4"/>
        <w:t>1</w:t>
      </w:r>
      <w:r w:rsidRPr="008C356D">
        <w:rPr>
          <w:lang w:val="en-US"/>
        </w:rPr>
        <w:t xml:space="preserve"> for feeder links for the broadcasting-satellite service (11.7-12.5</w:t>
      </w:r>
      <w:r>
        <w:rPr>
          <w:lang w:val="en-US"/>
        </w:rPr>
        <w:t> GHz</w:t>
      </w:r>
      <w:r w:rsidRPr="008C356D">
        <w:rPr>
          <w:lang w:val="en-US"/>
        </w:rPr>
        <w:t xml:space="preserve"> in </w:t>
      </w:r>
      <w:r>
        <w:rPr>
          <w:lang w:val="en-US"/>
        </w:rPr>
        <w:t>Region </w:t>
      </w:r>
      <w:r w:rsidRPr="008C356D">
        <w:rPr>
          <w:lang w:val="en-US"/>
        </w:rPr>
        <w:t>1, 12.2-12.7</w:t>
      </w:r>
      <w:r>
        <w:rPr>
          <w:lang w:val="en-US"/>
        </w:rPr>
        <w:t> GHz</w:t>
      </w:r>
      <w:r w:rsidRPr="008C356D">
        <w:rPr>
          <w:lang w:val="en-US"/>
        </w:rPr>
        <w:br/>
        <w:t xml:space="preserve">in </w:t>
      </w:r>
      <w:r>
        <w:rPr>
          <w:lang w:val="en-US"/>
        </w:rPr>
        <w:t>Region </w:t>
      </w:r>
      <w:r w:rsidRPr="008C356D">
        <w:rPr>
          <w:lang w:val="en-US"/>
        </w:rPr>
        <w:t>2 and 11.7-12.2</w:t>
      </w:r>
      <w:r>
        <w:rPr>
          <w:lang w:val="en-US"/>
        </w:rPr>
        <w:t> GHz</w:t>
      </w:r>
      <w:r w:rsidRPr="008C356D">
        <w:rPr>
          <w:lang w:val="en-US"/>
        </w:rPr>
        <w:t xml:space="preserve"> in </w:t>
      </w:r>
      <w:r>
        <w:rPr>
          <w:lang w:val="en-US"/>
        </w:rPr>
        <w:t>Region </w:t>
      </w:r>
      <w:r w:rsidRPr="008C356D">
        <w:rPr>
          <w:lang w:val="en-US"/>
        </w:rPr>
        <w:t>3) in the frequency bands</w:t>
      </w:r>
      <w:r w:rsidRPr="008C356D">
        <w:rPr>
          <w:lang w:val="en-US"/>
        </w:rPr>
        <w:br/>
        <w:t>14.5-14.8</w:t>
      </w:r>
      <w:r>
        <w:rPr>
          <w:lang w:val="en-US"/>
        </w:rPr>
        <w:t> GHz</w:t>
      </w:r>
      <w:r w:rsidRPr="006A21E2">
        <w:rPr>
          <w:rStyle w:val="FootnoteReference"/>
          <w:rFonts w:asciiTheme="majorBidi" w:hAnsiTheme="majorBidi" w:cstheme="majorBidi"/>
          <w:b w:val="0"/>
          <w:bCs/>
          <w:color w:val="000000"/>
          <w:lang w:val="en-US"/>
        </w:rPr>
        <w:footnoteReference w:customMarkFollows="1" w:id="5"/>
        <w:t>2</w:t>
      </w:r>
      <w:r w:rsidRPr="008C356D">
        <w:rPr>
          <w:lang w:val="en-US"/>
        </w:rPr>
        <w:t xml:space="preserve"> and 17.3-18.1</w:t>
      </w:r>
      <w:r>
        <w:rPr>
          <w:lang w:val="en-US"/>
        </w:rPr>
        <w:t> GHz</w:t>
      </w:r>
      <w:r w:rsidRPr="008C356D">
        <w:rPr>
          <w:lang w:val="en-US"/>
        </w:rPr>
        <w:t xml:space="preserve"> in </w:t>
      </w:r>
      <w:r>
        <w:rPr>
          <w:lang w:val="en-US"/>
        </w:rPr>
        <w:t>Regions </w:t>
      </w:r>
      <w:r w:rsidRPr="008C356D">
        <w:rPr>
          <w:lang w:val="en-US"/>
        </w:rPr>
        <w:t>1 and 3,</w:t>
      </w:r>
      <w:r w:rsidRPr="008C356D">
        <w:rPr>
          <w:lang w:val="en-US"/>
        </w:rPr>
        <w:br/>
        <w:t>and 17.3-17.8</w:t>
      </w:r>
      <w:r>
        <w:rPr>
          <w:lang w:val="en-US"/>
        </w:rPr>
        <w:t> GHz</w:t>
      </w:r>
      <w:r w:rsidRPr="008C356D">
        <w:rPr>
          <w:lang w:val="en-US"/>
        </w:rPr>
        <w:t xml:space="preserve"> in </w:t>
      </w:r>
      <w:r>
        <w:rPr>
          <w:lang w:val="en-US"/>
        </w:rPr>
        <w:t>Region </w:t>
      </w:r>
      <w:r w:rsidRPr="008C356D">
        <w:rPr>
          <w:lang w:val="en-US"/>
        </w:rPr>
        <w:t>2</w:t>
      </w:r>
      <w:r w:rsidRPr="00672737">
        <w:rPr>
          <w:b w:val="0"/>
          <w:bCs/>
          <w:sz w:val="16"/>
          <w:lang w:val="en-US"/>
        </w:rPr>
        <w:t>     (</w:t>
      </w:r>
      <w:r>
        <w:rPr>
          <w:rFonts w:asciiTheme="majorBidi" w:hAnsiTheme="majorBidi" w:cstheme="majorBidi"/>
          <w:b w:val="0"/>
          <w:bCs/>
          <w:sz w:val="16"/>
          <w:lang w:val="en-US"/>
        </w:rPr>
        <w:t>WRC</w:t>
      </w:r>
      <w:r>
        <w:rPr>
          <w:rFonts w:asciiTheme="majorBidi" w:hAnsiTheme="majorBidi" w:cstheme="majorBidi"/>
          <w:b w:val="0"/>
          <w:bCs/>
          <w:sz w:val="16"/>
          <w:lang w:val="en-US"/>
        </w:rPr>
        <w:noBreakHyphen/>
      </w:r>
      <w:r w:rsidRPr="00D92A15">
        <w:rPr>
          <w:rFonts w:asciiTheme="majorBidi" w:hAnsiTheme="majorBidi" w:cstheme="majorBidi"/>
          <w:b w:val="0"/>
          <w:bCs/>
          <w:sz w:val="16"/>
          <w:lang w:val="en-US"/>
        </w:rPr>
        <w:t>03)</w:t>
      </w:r>
    </w:p>
    <w:p w14:paraId="5603A0F2" w14:textId="24CFD879" w:rsidR="001D3E92" w:rsidRDefault="001D3E92" w:rsidP="001D3E92">
      <w:pPr>
        <w:pStyle w:val="Proposal"/>
      </w:pPr>
      <w:r>
        <w:t>MOD</w:t>
      </w:r>
      <w:r>
        <w:tab/>
        <w:t>EUR/</w:t>
      </w:r>
      <w:r w:rsidR="006A093D">
        <w:t>16</w:t>
      </w:r>
      <w:r>
        <w:t>A19A3/17</w:t>
      </w:r>
    </w:p>
    <w:p w14:paraId="644250C8" w14:textId="77777777" w:rsidR="001D3E92" w:rsidRDefault="001D3E92" w:rsidP="001D3E92">
      <w:pPr>
        <w:pStyle w:val="AppArtNo"/>
        <w:tabs>
          <w:tab w:val="clear" w:pos="1134"/>
          <w:tab w:val="clear" w:pos="1871"/>
          <w:tab w:val="clear" w:pos="2268"/>
          <w:tab w:val="left" w:pos="1276"/>
        </w:tabs>
        <w:rPr>
          <w:sz w:val="16"/>
          <w:szCs w:val="16"/>
          <w:lang w:val="en-US"/>
        </w:rPr>
      </w:pPr>
      <w:r>
        <w:rPr>
          <w:lang w:val="en-US"/>
        </w:rPr>
        <w:t xml:space="preserve">ARTICLE </w:t>
      </w:r>
      <w:r w:rsidRPr="00102D97">
        <w:rPr>
          <w:lang w:val="en-US"/>
        </w:rPr>
        <w:t>5</w:t>
      </w:r>
      <w:r w:rsidRPr="00672737">
        <w:rPr>
          <w:sz w:val="16"/>
          <w:szCs w:val="16"/>
          <w:lang w:val="en-US"/>
        </w:rPr>
        <w:t>     (</w:t>
      </w:r>
      <w:r w:rsidRPr="00102D97">
        <w:rPr>
          <w:sz w:val="16"/>
          <w:szCs w:val="16"/>
          <w:lang w:val="en-US"/>
        </w:rPr>
        <w:t>Rev.</w:t>
      </w:r>
      <w:r>
        <w:rPr>
          <w:sz w:val="16"/>
          <w:szCs w:val="16"/>
          <w:lang w:val="en-US"/>
        </w:rPr>
        <w:t>WRC</w:t>
      </w:r>
      <w:r>
        <w:rPr>
          <w:sz w:val="16"/>
          <w:szCs w:val="16"/>
          <w:lang w:val="en-US"/>
        </w:rPr>
        <w:noBreakHyphen/>
        <w:t>15</w:t>
      </w:r>
      <w:r w:rsidRPr="00102D97">
        <w:rPr>
          <w:sz w:val="16"/>
          <w:szCs w:val="16"/>
          <w:lang w:val="en-US"/>
        </w:rPr>
        <w:t>)</w:t>
      </w:r>
    </w:p>
    <w:p w14:paraId="5F2205EF" w14:textId="77777777" w:rsidR="001D3E92" w:rsidRPr="008C356D" w:rsidRDefault="001D3E92" w:rsidP="001D3E92">
      <w:pPr>
        <w:pStyle w:val="AppArttitle"/>
        <w:rPr>
          <w:bCs/>
          <w:sz w:val="16"/>
          <w:lang w:val="en-US"/>
        </w:rPr>
      </w:pPr>
      <w:r w:rsidRPr="008C356D">
        <w:rPr>
          <w:lang w:val="en-US"/>
        </w:rPr>
        <w:t>Coordination, notification, examination and recording in the Master</w:t>
      </w:r>
      <w:r w:rsidRPr="008C356D">
        <w:rPr>
          <w:lang w:val="en-US"/>
        </w:rPr>
        <w:br/>
        <w:t>International Frequency Register of frequency assignments to</w:t>
      </w:r>
      <w:r w:rsidRPr="008C356D">
        <w:rPr>
          <w:lang w:val="en-US"/>
        </w:rPr>
        <w:br/>
        <w:t>feeder-link transmitting earth stations and receiving</w:t>
      </w:r>
      <w:r w:rsidRPr="008C356D">
        <w:rPr>
          <w:lang w:val="en-US"/>
        </w:rPr>
        <w:br/>
        <w:t>space stations in the fixed-satellite service</w:t>
      </w:r>
      <w:r w:rsidRPr="009230B5">
        <w:rPr>
          <w:rStyle w:val="FootnoteReference"/>
          <w:b w:val="0"/>
          <w:bCs/>
        </w:rPr>
        <w:footnoteReference w:customMarkFollows="1" w:id="6"/>
        <w:t>21,</w:t>
      </w:r>
      <w:ins w:id="79" w:author="CEPT" w:date="2019-07-23T11:46:00Z">
        <w:r w:rsidRPr="001D3E92">
          <w:rPr>
            <w:rStyle w:val="FootnoteReference"/>
            <w:b w:val="0"/>
            <w:bCs/>
          </w:rPr>
          <w:t xml:space="preserve"> </w:t>
        </w:r>
        <w:r w:rsidRPr="0042498F">
          <w:rPr>
            <w:rStyle w:val="FootnoteReference"/>
            <w:b w:val="0"/>
            <w:bCs/>
          </w:rPr>
          <w:t>MOD</w:t>
        </w:r>
      </w:ins>
      <w:r w:rsidRPr="009230B5">
        <w:rPr>
          <w:rStyle w:val="FootnoteReference"/>
          <w:b w:val="0"/>
          <w:bCs/>
        </w:rPr>
        <w:t xml:space="preserve"> </w:t>
      </w:r>
      <w:r w:rsidRPr="009230B5">
        <w:rPr>
          <w:rStyle w:val="FootnoteReference"/>
          <w:b w:val="0"/>
          <w:bCs/>
        </w:rPr>
        <w:footnoteReference w:customMarkFollows="1" w:id="7"/>
        <w:t>22</w:t>
      </w:r>
      <w:r w:rsidRPr="00672737">
        <w:rPr>
          <w:bCs/>
          <w:sz w:val="16"/>
          <w:lang w:val="en-US"/>
        </w:rPr>
        <w:t>     (</w:t>
      </w:r>
      <w:r>
        <w:rPr>
          <w:b w:val="0"/>
          <w:sz w:val="16"/>
          <w:lang w:val="en-US"/>
        </w:rPr>
        <w:t>WRC</w:t>
      </w:r>
      <w:r>
        <w:rPr>
          <w:b w:val="0"/>
          <w:sz w:val="16"/>
          <w:lang w:val="en-US"/>
        </w:rPr>
        <w:noBreakHyphen/>
      </w:r>
      <w:del w:id="88" w:author="CEPT" w:date="2019-07-23T11:46:00Z">
        <w:r w:rsidRPr="003705ED" w:rsidDel="001D3E92">
          <w:rPr>
            <w:b w:val="0"/>
            <w:sz w:val="16"/>
            <w:lang w:val="en-US"/>
          </w:rPr>
          <w:delText>07</w:delText>
        </w:r>
      </w:del>
      <w:ins w:id="89" w:author="CEPT" w:date="2019-07-23T11:46:00Z">
        <w:r>
          <w:rPr>
            <w:b w:val="0"/>
            <w:sz w:val="16"/>
            <w:lang w:val="en-US"/>
          </w:rPr>
          <w:t>19</w:t>
        </w:r>
      </w:ins>
      <w:r w:rsidRPr="003705ED">
        <w:rPr>
          <w:b w:val="0"/>
          <w:sz w:val="16"/>
          <w:lang w:val="en-US"/>
        </w:rPr>
        <w:t>)</w:t>
      </w:r>
    </w:p>
    <w:p w14:paraId="374A96A3" w14:textId="77777777" w:rsidR="001D3E92" w:rsidRDefault="001D3E92" w:rsidP="001D3E92">
      <w:pPr>
        <w:pStyle w:val="Reasons"/>
      </w:pPr>
    </w:p>
    <w:p w14:paraId="4381CBDF" w14:textId="77777777" w:rsidR="001D3E92" w:rsidRPr="00CE0271" w:rsidRDefault="001D3E92" w:rsidP="001D3E92">
      <w:pPr>
        <w:pStyle w:val="Heading2"/>
        <w:rPr>
          <w:lang w:val="en-US"/>
        </w:rPr>
      </w:pPr>
      <w:r w:rsidRPr="00CE0271">
        <w:rPr>
          <w:lang w:val="en-US"/>
        </w:rPr>
        <w:lastRenderedPageBreak/>
        <w:t>5.2</w:t>
      </w:r>
      <w:r w:rsidRPr="00CE0271">
        <w:rPr>
          <w:lang w:val="en-US"/>
        </w:rPr>
        <w:tab/>
        <w:t>Examination and record</w:t>
      </w:r>
      <w:bookmarkStart w:id="90" w:name="_GoBack"/>
      <w:bookmarkEnd w:id="90"/>
      <w:r w:rsidRPr="00CE0271">
        <w:rPr>
          <w:lang w:val="en-US"/>
        </w:rPr>
        <w:t>ing</w:t>
      </w:r>
    </w:p>
    <w:p w14:paraId="65770FFD" w14:textId="0BD67EA5" w:rsidR="001D3E92" w:rsidRDefault="001D3E92" w:rsidP="001D3E92">
      <w:pPr>
        <w:pStyle w:val="Proposal"/>
      </w:pPr>
      <w:r>
        <w:t>MOD</w:t>
      </w:r>
      <w:r>
        <w:tab/>
        <w:t>EUR/</w:t>
      </w:r>
      <w:r w:rsidR="006A093D">
        <w:t>16</w:t>
      </w:r>
      <w:r>
        <w:t>A19A3/18</w:t>
      </w:r>
    </w:p>
    <w:p w14:paraId="23AD3EEB" w14:textId="77777777" w:rsidR="001D3E92" w:rsidRPr="0042498F" w:rsidRDefault="001D3E92" w:rsidP="001D3E92">
      <w:pPr>
        <w:rPr>
          <w:ins w:id="91" w:author="CEPT" w:date="2019-07-23T11:47:00Z"/>
          <w:sz w:val="16"/>
          <w:szCs w:val="16"/>
        </w:rPr>
      </w:pPr>
      <w:r w:rsidRPr="00E32DCC">
        <w:rPr>
          <w:rStyle w:val="Provsplit"/>
        </w:rPr>
        <w:t>5.2.6</w:t>
      </w:r>
      <w:r>
        <w:tab/>
        <w:t>If the notifying administration resubmits the notice without modification and insists on its reconsideration, and if the Bureau’s finding with respect to § 5.2.1 remains unfavourable, the notice is returned to the notifying administration in accordance with § 5.2.4. In this case, the notifying administration undertakes not to bring into use the frequency assignment until the condition specified in § 5.2.5 is fulfilled.</w:t>
      </w:r>
      <w:ins w:id="92" w:author="CEPT" w:date="2019-07-23T11:47:00Z">
        <w:r w:rsidRPr="001D3E92">
          <w:t xml:space="preserve"> </w:t>
        </w:r>
        <w:r w:rsidRPr="0042498F">
          <w:t xml:space="preserve">For Regions 1, 2 and 3, in the event that the Bureau has been informed of agreement to </w:t>
        </w:r>
        <w:r w:rsidRPr="001D3E92">
          <w:t>new or modified frequency assignments to the Plan</w:t>
        </w:r>
        <w:r w:rsidRPr="0042498F">
          <w:t xml:space="preserve"> for a specified period of time in accordance with Article </w:t>
        </w:r>
        <w:r w:rsidRPr="001D3E92">
          <w:t>4</w:t>
        </w:r>
        <w:r w:rsidRPr="0042498F">
          <w:t>, the frequency assignment shall be recorded in the Master Register with a note indicating that the frequency assignment is valid only for the period specified. The notifying administration using the frequency assignment over a specified period shall not subsequently invoke this fact to justify the continued use of the frequency beyond the period specified unless it obtains the agreement of the administration(s) concerned.</w:t>
        </w:r>
        <w:r w:rsidRPr="0042498F">
          <w:rPr>
            <w:sz w:val="16"/>
            <w:szCs w:val="16"/>
          </w:rPr>
          <w:t>     (WRC</w:t>
        </w:r>
        <w:r w:rsidRPr="0042498F">
          <w:rPr>
            <w:sz w:val="16"/>
            <w:szCs w:val="16"/>
          </w:rPr>
          <w:noBreakHyphen/>
          <w:t>19)</w:t>
        </w:r>
      </w:ins>
    </w:p>
    <w:p w14:paraId="48538753" w14:textId="77777777" w:rsidR="001D3E92" w:rsidRDefault="001D3E92" w:rsidP="001D3E92">
      <w:pPr>
        <w:pStyle w:val="Reasons"/>
      </w:pPr>
    </w:p>
    <w:sectPr w:rsidR="001D3E92">
      <w:headerReference w:type="default" r:id="rId22"/>
      <w:footerReference w:type="even" r:id="rId23"/>
      <w:footerReference w:type="default" r:id="rId24"/>
      <w:footerReference w:type="first" r:id="rId25"/>
      <w:type w:val="continuous"/>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3C624" w14:textId="77777777" w:rsidR="00914F95" w:rsidRDefault="00914F95">
      <w:r>
        <w:separator/>
      </w:r>
    </w:p>
  </w:endnote>
  <w:endnote w:type="continuationSeparator" w:id="0">
    <w:p w14:paraId="061E635E" w14:textId="77777777" w:rsidR="00914F95" w:rsidRDefault="0091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6A225" w14:textId="77777777" w:rsidR="005B674A" w:rsidRDefault="005B674A">
    <w:pPr>
      <w:framePr w:wrap="around" w:vAnchor="text" w:hAnchor="margin" w:xAlign="right" w:y="1"/>
    </w:pPr>
    <w:r>
      <w:fldChar w:fldCharType="begin"/>
    </w:r>
    <w:r>
      <w:instrText xml:space="preserve">PAGE  </w:instrText>
    </w:r>
    <w:r>
      <w:fldChar w:fldCharType="end"/>
    </w:r>
  </w:p>
  <w:p w14:paraId="42971698" w14:textId="35867574" w:rsidR="005B674A" w:rsidRPr="0041348E" w:rsidRDefault="005B674A">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6A093D">
      <w:rPr>
        <w:noProof/>
      </w:rPr>
      <w:t>27.08.19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AC9C5" w14:textId="2C8A6634" w:rsidR="005B674A" w:rsidRDefault="005B674A"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6A093D">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C1F31" w14:textId="77777777" w:rsidR="005B674A" w:rsidRPr="0041348E" w:rsidRDefault="005B674A"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287AA" w14:textId="77777777" w:rsidR="00235F86" w:rsidRDefault="00235F86">
    <w:pPr>
      <w:framePr w:wrap="around" w:vAnchor="text" w:hAnchor="margin" w:xAlign="right" w:y="1"/>
    </w:pPr>
    <w:r>
      <w:fldChar w:fldCharType="begin"/>
    </w:r>
    <w:r>
      <w:instrText xml:space="preserve">PAGE  </w:instrText>
    </w:r>
    <w:r>
      <w:fldChar w:fldCharType="end"/>
    </w:r>
  </w:p>
  <w:p w14:paraId="1DAB6D23" w14:textId="138E29ED" w:rsidR="00235F86" w:rsidRPr="0041348E" w:rsidRDefault="00235F86">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6A093D">
      <w:rPr>
        <w:noProof/>
      </w:rPr>
      <w:t>27.08.19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EE6A9" w14:textId="6F648533" w:rsidR="00235F86" w:rsidRDefault="00235F86"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6A093D">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B9E65" w14:textId="77777777" w:rsidR="00235F86" w:rsidRPr="0041348E" w:rsidRDefault="00235F86"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A1748" w14:textId="77777777" w:rsidR="005B674A" w:rsidRDefault="005B674A">
    <w:pPr>
      <w:framePr w:wrap="around" w:vAnchor="text" w:hAnchor="margin" w:xAlign="right" w:y="1"/>
    </w:pPr>
    <w:r>
      <w:fldChar w:fldCharType="begin"/>
    </w:r>
    <w:r>
      <w:instrText xml:space="preserve">PAGE  </w:instrText>
    </w:r>
    <w:r>
      <w:fldChar w:fldCharType="end"/>
    </w:r>
  </w:p>
  <w:p w14:paraId="039BFC27" w14:textId="2A75A969" w:rsidR="005B674A" w:rsidRPr="0041348E" w:rsidRDefault="005B674A">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6A093D">
      <w:rPr>
        <w:noProof/>
      </w:rPr>
      <w:t>27.08.19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4E3F" w14:textId="57C830B3" w:rsidR="005B674A" w:rsidRDefault="005B674A"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6A093D">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81DDD" w14:textId="77777777" w:rsidR="005B674A" w:rsidRPr="0041348E" w:rsidRDefault="005B674A"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7E607" w14:textId="77777777" w:rsidR="00914F95" w:rsidRDefault="00914F95">
      <w:r>
        <w:rPr>
          <w:b/>
        </w:rPr>
        <w:t>_______________</w:t>
      </w:r>
    </w:p>
  </w:footnote>
  <w:footnote w:type="continuationSeparator" w:id="0">
    <w:p w14:paraId="282996BC" w14:textId="77777777" w:rsidR="00914F95" w:rsidRDefault="00914F95">
      <w:r>
        <w:continuationSeparator/>
      </w:r>
    </w:p>
  </w:footnote>
  <w:footnote w:id="1">
    <w:p w14:paraId="7B991E3E" w14:textId="77777777" w:rsidR="00235F86" w:rsidRDefault="00235F86" w:rsidP="00235F86">
      <w:pPr>
        <w:pStyle w:val="FootnoteText"/>
        <w:rPr>
          <w:sz w:val="16"/>
          <w:szCs w:val="16"/>
          <w:lang w:val="en-US"/>
        </w:rPr>
      </w:pPr>
      <w:r w:rsidRPr="005333BA">
        <w:rPr>
          <w:rStyle w:val="FootnoteReference"/>
          <w:lang w:val="en-US"/>
        </w:rPr>
        <w:t>11</w:t>
      </w:r>
      <w:r w:rsidRPr="005333BA">
        <w:rPr>
          <w:lang w:val="en-US"/>
        </w:rPr>
        <w:tab/>
      </w:r>
      <w:r w:rsidRPr="00DD2AFF">
        <w:t>If the payments are not received in accordance with the provisions of Council Decision 482, as amended, on the implementation of cost recovery for satellite network filings, the Bureau shall cancel the publication specified in </w:t>
      </w:r>
      <w:r>
        <w:t>§ </w:t>
      </w:r>
      <w:r w:rsidRPr="00DD2AFF">
        <w:t xml:space="preserve">8.5 and 8.12 and the corresponding entries in the Master Register under </w:t>
      </w:r>
      <w:r>
        <w:t>§ </w:t>
      </w:r>
      <w:r w:rsidRPr="00DD2AFF">
        <w:t>8.11</w:t>
      </w:r>
      <w:ins w:id="71" w:author="CEPT" w:date="2019-07-23T11:39:00Z">
        <w:r w:rsidRPr="00235F86">
          <w:t xml:space="preserve"> or 8.16bis, as appropriate</w:t>
        </w:r>
      </w:ins>
      <w:r w:rsidRPr="00DD2AFF">
        <w:t>, after informing the administration concerned. The Bureau shall inform all administrations of such action and that any resubmitted notice shall be considered to be a new notice. The Bureau shall send a reminder to the notifying administration not later than two months prior to the deadline for the payment in accordance with the above</w:t>
      </w:r>
      <w:r w:rsidRPr="00DD2AFF">
        <w:noBreakHyphen/>
        <w:t xml:space="preserve">mentioned Council Decision 482, unless the payment has already been received. </w:t>
      </w:r>
      <w:del w:id="72" w:author="CEPT" w:date="2019-07-23T11:40:00Z">
        <w:r w:rsidRPr="005333BA" w:rsidDel="00235F86">
          <w:rPr>
            <w:lang w:val="en-US"/>
          </w:rPr>
          <w:delText>See also Resolution </w:delText>
        </w:r>
        <w:r w:rsidRPr="005333BA" w:rsidDel="00235F86">
          <w:rPr>
            <w:b/>
            <w:bCs/>
            <w:lang w:val="en-US"/>
          </w:rPr>
          <w:delText>905 (</w:delText>
        </w:r>
        <w:r w:rsidDel="00235F86">
          <w:rPr>
            <w:b/>
            <w:bCs/>
            <w:lang w:val="en-US"/>
          </w:rPr>
          <w:delText>WRC</w:delText>
        </w:r>
        <w:r w:rsidDel="00235F86">
          <w:rPr>
            <w:b/>
            <w:bCs/>
            <w:lang w:val="en-US"/>
          </w:rPr>
          <w:noBreakHyphen/>
        </w:r>
        <w:r w:rsidRPr="005333BA" w:rsidDel="00235F86">
          <w:rPr>
            <w:b/>
            <w:bCs/>
            <w:lang w:val="en-US"/>
          </w:rPr>
          <w:delText>07)</w:delText>
        </w:r>
        <w:r w:rsidRPr="004A3933" w:rsidDel="00235F86">
          <w:rPr>
            <w:rStyle w:val="FootnoteReference"/>
          </w:rPr>
          <w:delText>*</w:delText>
        </w:r>
      </w:del>
      <w:r>
        <w:rPr>
          <w:lang w:val="en-US"/>
        </w:rPr>
        <w:t>.</w:t>
      </w:r>
      <w:r w:rsidRPr="00672737">
        <w:rPr>
          <w:sz w:val="16"/>
          <w:lang w:val="en-US"/>
        </w:rPr>
        <w:t>     (</w:t>
      </w:r>
      <w:r>
        <w:rPr>
          <w:sz w:val="16"/>
          <w:szCs w:val="16"/>
          <w:lang w:val="en-US"/>
        </w:rPr>
        <w:t>WRC</w:t>
      </w:r>
      <w:r>
        <w:rPr>
          <w:sz w:val="16"/>
          <w:szCs w:val="16"/>
          <w:lang w:val="en-US"/>
        </w:rPr>
        <w:noBreakHyphen/>
      </w:r>
      <w:ins w:id="73" w:author="CEPT" w:date="2019-07-23T11:40:00Z">
        <w:r w:rsidR="001D3E92">
          <w:rPr>
            <w:sz w:val="16"/>
            <w:szCs w:val="16"/>
            <w:lang w:val="en-US"/>
          </w:rPr>
          <w:t>19</w:t>
        </w:r>
      </w:ins>
      <w:del w:id="74" w:author="CEPT" w:date="2019-07-23T11:40:00Z">
        <w:r w:rsidRPr="005333BA" w:rsidDel="001D3E92">
          <w:rPr>
            <w:sz w:val="16"/>
            <w:szCs w:val="16"/>
            <w:lang w:val="en-US"/>
          </w:rPr>
          <w:delText>07</w:delText>
        </w:r>
      </w:del>
      <w:r w:rsidRPr="005333BA">
        <w:rPr>
          <w:sz w:val="16"/>
          <w:szCs w:val="16"/>
          <w:lang w:val="en-US"/>
        </w:rPr>
        <w:t>)</w:t>
      </w:r>
    </w:p>
    <w:p w14:paraId="3C2A2E7A" w14:textId="77777777" w:rsidR="00235F86" w:rsidRPr="00D57B42" w:rsidRDefault="00235F86" w:rsidP="00235F86">
      <w:pPr>
        <w:pStyle w:val="FootnoteText"/>
        <w:tabs>
          <w:tab w:val="left" w:pos="567"/>
        </w:tabs>
        <w:rPr>
          <w:lang w:val="en-US"/>
        </w:rPr>
      </w:pPr>
      <w:del w:id="75" w:author="CEPT" w:date="2019-07-23T12:02:00Z">
        <w:r w:rsidDel="00E40FF4">
          <w:rPr>
            <w:lang w:val="en-US"/>
          </w:rPr>
          <w:tab/>
        </w:r>
      </w:del>
      <w:del w:id="76" w:author="CEPT" w:date="2019-07-23T11:40:00Z">
        <w:r w:rsidRPr="004A3933" w:rsidDel="001D3E92">
          <w:rPr>
            <w:rStyle w:val="FootnoteReference"/>
          </w:rPr>
          <w:delText>*</w:delText>
        </w:r>
        <w:r w:rsidDel="001D3E92">
          <w:rPr>
            <w:lang w:val="en-US"/>
          </w:rPr>
          <w:tab/>
        </w:r>
        <w:r w:rsidRPr="00023556" w:rsidDel="001D3E92">
          <w:rPr>
            <w:rStyle w:val="FootnoteTextChar"/>
            <w:i/>
            <w:iCs/>
          </w:rPr>
          <w:delText>Note by the Secretariat:</w:delText>
        </w:r>
        <w:r w:rsidRPr="00023556" w:rsidDel="001D3E92">
          <w:rPr>
            <w:rStyle w:val="FootnoteTextChar"/>
          </w:rPr>
          <w:delText xml:space="preserve"> This Resolution was abrogated by </w:delText>
        </w:r>
        <w:r w:rsidDel="001D3E92">
          <w:rPr>
            <w:rStyle w:val="FootnoteTextChar"/>
          </w:rPr>
          <w:delText>WRC</w:delText>
        </w:r>
        <w:r w:rsidDel="001D3E92">
          <w:rPr>
            <w:rStyle w:val="FootnoteTextChar"/>
          </w:rPr>
          <w:noBreakHyphen/>
          <w:delText>12</w:delText>
        </w:r>
        <w:r w:rsidRPr="00023556" w:rsidDel="001D3E92">
          <w:rPr>
            <w:rStyle w:val="FootnoteTextChar"/>
          </w:rPr>
          <w:delText>.</w:delText>
        </w:r>
      </w:del>
    </w:p>
  </w:footnote>
  <w:footnote w:id="2">
    <w:p w14:paraId="3945E533" w14:textId="77777777" w:rsidR="00235F86" w:rsidRPr="00D57B42" w:rsidRDefault="00235F86" w:rsidP="00235F86">
      <w:pPr>
        <w:pStyle w:val="FootnoteText"/>
        <w:rPr>
          <w:lang w:val="en-US"/>
        </w:rPr>
      </w:pPr>
      <w:r w:rsidRPr="005333BA">
        <w:rPr>
          <w:rStyle w:val="FootnoteReference"/>
          <w:lang w:val="en-US"/>
        </w:rPr>
        <w:t>12</w:t>
      </w:r>
      <w:r w:rsidRPr="005333BA">
        <w:rPr>
          <w:lang w:val="en-US"/>
        </w:rPr>
        <w:tab/>
      </w:r>
      <w:r w:rsidRPr="009F6AF2">
        <w:t>Resolution</w:t>
      </w:r>
      <w:r w:rsidRPr="009F6AF2">
        <w:rPr>
          <w:lang w:val="en-US"/>
        </w:rPr>
        <w:t> </w:t>
      </w:r>
      <w:r w:rsidRPr="009F6AF2">
        <w:rPr>
          <w:b/>
          <w:lang w:val="en-US"/>
        </w:rPr>
        <w:t>49</w:t>
      </w:r>
      <w:r w:rsidRPr="009F6AF2">
        <w:rPr>
          <w:lang w:val="en-US"/>
        </w:rPr>
        <w:t xml:space="preserve"> </w:t>
      </w:r>
      <w:r w:rsidRPr="009F6AF2">
        <w:rPr>
          <w:b/>
          <w:bCs/>
          <w:lang w:val="en-US"/>
        </w:rPr>
        <w:t>(Rev.WRC</w:t>
      </w:r>
      <w:r w:rsidRPr="009F6AF2">
        <w:rPr>
          <w:b/>
          <w:bCs/>
          <w:lang w:val="en-US"/>
        </w:rPr>
        <w:noBreakHyphen/>
        <w:t>15)</w:t>
      </w:r>
      <w:r w:rsidRPr="009F6AF2">
        <w:rPr>
          <w:lang w:val="en-US"/>
        </w:rPr>
        <w:t xml:space="preserve"> applies.</w:t>
      </w:r>
      <w:r w:rsidRPr="009F6AF2">
        <w:rPr>
          <w:sz w:val="16"/>
          <w:lang w:val="en-US"/>
        </w:rPr>
        <w:t>     (</w:t>
      </w:r>
      <w:r w:rsidRPr="009F6AF2">
        <w:rPr>
          <w:sz w:val="16"/>
          <w:szCs w:val="16"/>
          <w:lang w:val="en-US"/>
        </w:rPr>
        <w:t>WRC</w:t>
      </w:r>
      <w:r w:rsidRPr="009F6AF2">
        <w:rPr>
          <w:sz w:val="16"/>
          <w:szCs w:val="16"/>
          <w:lang w:val="en-US"/>
        </w:rPr>
        <w:noBreakHyphen/>
      </w:r>
      <w:r>
        <w:rPr>
          <w:sz w:val="16"/>
          <w:szCs w:val="16"/>
          <w:lang w:val="en-US"/>
        </w:rPr>
        <w:t>15</w:t>
      </w:r>
      <w:r w:rsidRPr="009F6AF2">
        <w:rPr>
          <w:sz w:val="16"/>
          <w:szCs w:val="16"/>
          <w:lang w:val="en-US"/>
        </w:rPr>
        <w:t>)</w:t>
      </w:r>
    </w:p>
  </w:footnote>
  <w:footnote w:id="3">
    <w:p w14:paraId="49769810" w14:textId="77777777" w:rsidR="001D3E92" w:rsidRPr="003705ED" w:rsidRDefault="001D3E92" w:rsidP="001D3E92">
      <w:pPr>
        <w:pStyle w:val="FootnoteText"/>
      </w:pPr>
      <w:r>
        <w:rPr>
          <w:rStyle w:val="FootnoteReference"/>
          <w:color w:val="000000"/>
        </w:rPr>
        <w:t>*</w:t>
      </w:r>
      <w:r>
        <w:rPr>
          <w:color w:val="000000"/>
        </w:rPr>
        <w:tab/>
      </w:r>
      <w:r w:rsidRPr="003705ED">
        <w:t>The expression “frequency assignment to a space station”, wherever it appears in this Appendix, shall be understood to refer to a frequency assignment associated with a given orbital position</w:t>
      </w:r>
      <w:r>
        <w:t>.</w:t>
      </w:r>
      <w:r w:rsidRPr="00672737">
        <w:rPr>
          <w:sz w:val="16"/>
        </w:rPr>
        <w:t>     (</w:t>
      </w:r>
      <w:r>
        <w:rPr>
          <w:sz w:val="16"/>
        </w:rPr>
        <w:t>WRC</w:t>
      </w:r>
      <w:r>
        <w:rPr>
          <w:sz w:val="16"/>
        </w:rPr>
        <w:noBreakHyphen/>
      </w:r>
      <w:r w:rsidRPr="003705ED">
        <w:rPr>
          <w:sz w:val="16"/>
        </w:rPr>
        <w:t>03)</w:t>
      </w:r>
    </w:p>
  </w:footnote>
  <w:footnote w:id="4">
    <w:p w14:paraId="65B4830A" w14:textId="77777777" w:rsidR="001D3E92" w:rsidRDefault="001D3E92" w:rsidP="001D3E92">
      <w:pPr>
        <w:pStyle w:val="FootnoteText"/>
        <w:rPr>
          <w:rStyle w:val="FootnoteTextChar"/>
          <w:sz w:val="16"/>
          <w:szCs w:val="16"/>
          <w:lang w:val="en-US"/>
        </w:rPr>
      </w:pPr>
      <w:r w:rsidRPr="00B330EE">
        <w:rPr>
          <w:rStyle w:val="FootnoteReference"/>
          <w:color w:val="000000"/>
          <w:lang w:val="en-US"/>
        </w:rPr>
        <w:t>1</w:t>
      </w:r>
      <w:r w:rsidRPr="003705ED">
        <w:rPr>
          <w:rStyle w:val="FootnoteTextChar"/>
          <w:lang w:val="en-US"/>
        </w:rPr>
        <w:tab/>
        <w:t xml:space="preserve">The </w:t>
      </w:r>
      <w:r>
        <w:rPr>
          <w:rStyle w:val="FootnoteTextChar"/>
          <w:lang w:val="en-US"/>
        </w:rPr>
        <w:t>Regions </w:t>
      </w:r>
      <w:r w:rsidRPr="003705ED">
        <w:rPr>
          <w:rStyle w:val="FootnoteTextChar"/>
          <w:lang w:val="en-US"/>
        </w:rPr>
        <w:t>1 and 3 feeder-link List of additional uses is annexed to the Master Intern</w:t>
      </w:r>
      <w:r>
        <w:rPr>
          <w:rStyle w:val="FootnoteTextChar"/>
          <w:lang w:val="en-US"/>
        </w:rPr>
        <w:t>ational Frequency Register (see </w:t>
      </w:r>
      <w:r w:rsidRPr="003705ED">
        <w:rPr>
          <w:rStyle w:val="FootnoteTextChar"/>
          <w:lang w:val="en-US"/>
        </w:rPr>
        <w:t xml:space="preserve">Resolution </w:t>
      </w:r>
      <w:r w:rsidRPr="00B330EE">
        <w:rPr>
          <w:b/>
          <w:bCs/>
        </w:rPr>
        <w:t>542</w:t>
      </w:r>
      <w:r w:rsidRPr="003705ED">
        <w:rPr>
          <w:rStyle w:val="FootnoteTextChar"/>
          <w:b/>
          <w:bCs/>
          <w:lang w:val="en-US"/>
        </w:rPr>
        <w:t xml:space="preserve"> (</w:t>
      </w:r>
      <w:r>
        <w:rPr>
          <w:rStyle w:val="FootnoteTextChar"/>
          <w:b/>
          <w:bCs/>
          <w:lang w:val="en-US"/>
        </w:rPr>
        <w:t>WRC</w:t>
      </w:r>
      <w:r>
        <w:rPr>
          <w:rStyle w:val="FootnoteTextChar"/>
          <w:b/>
          <w:bCs/>
          <w:lang w:val="en-US"/>
        </w:rPr>
        <w:noBreakHyphen/>
      </w:r>
      <w:r w:rsidRPr="003705ED">
        <w:rPr>
          <w:rStyle w:val="FootnoteTextChar"/>
          <w:b/>
          <w:bCs/>
          <w:lang w:val="en-US"/>
        </w:rPr>
        <w:t>2000</w:t>
      </w:r>
      <w:r w:rsidRPr="003705ED">
        <w:rPr>
          <w:rStyle w:val="FootnoteTextChar"/>
          <w:lang w:val="en-US"/>
        </w:rPr>
        <w:t>)</w:t>
      </w:r>
      <w:r w:rsidRPr="00B330EE">
        <w:rPr>
          <w:rStyle w:val="FootnoteReference"/>
          <w:lang w:val="en-US"/>
        </w:rPr>
        <w:t>**</w:t>
      </w:r>
      <w:r w:rsidRPr="003705ED">
        <w:rPr>
          <w:rStyle w:val="FootnoteTextChar"/>
          <w:lang w:val="en-US"/>
        </w:rPr>
        <w:t>)</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03)</w:t>
      </w:r>
    </w:p>
    <w:p w14:paraId="5913FFAE" w14:textId="77777777" w:rsidR="001D3E92" w:rsidRPr="00D731B5" w:rsidRDefault="001D3E92" w:rsidP="001D3E92">
      <w:pPr>
        <w:pStyle w:val="FootnoteText"/>
        <w:tabs>
          <w:tab w:val="left" w:pos="567"/>
        </w:tabs>
        <w:rPr>
          <w:rStyle w:val="FootnoteTextChar"/>
        </w:rPr>
      </w:pPr>
      <w:r>
        <w:rPr>
          <w:sz w:val="16"/>
        </w:rPr>
        <w:tab/>
        <w:t>**</w:t>
      </w:r>
      <w:r w:rsidRPr="00D731B5">
        <w:rPr>
          <w:rStyle w:val="FootnoteTextChar"/>
        </w:rPr>
        <w:tab/>
      </w:r>
      <w:r>
        <w:rPr>
          <w:i/>
          <w:iCs/>
        </w:rPr>
        <w:t>Note by the Secretariat</w:t>
      </w:r>
      <w:r>
        <w:t>: This Resolution was abrogated by WRC</w:t>
      </w:r>
      <w:r>
        <w:noBreakHyphen/>
        <w:t>03.</w:t>
      </w:r>
    </w:p>
  </w:footnote>
  <w:footnote w:id="5">
    <w:p w14:paraId="6F44A960" w14:textId="77777777" w:rsidR="001D3E92" w:rsidRDefault="001D3E92" w:rsidP="001D3E92">
      <w:pPr>
        <w:pStyle w:val="FootnoteText"/>
        <w:rPr>
          <w:color w:val="000000"/>
        </w:rPr>
      </w:pPr>
      <w:r>
        <w:rPr>
          <w:rStyle w:val="FootnoteReference"/>
          <w:color w:val="000000"/>
        </w:rPr>
        <w:t>2</w:t>
      </w:r>
      <w:r w:rsidRPr="00D731B5">
        <w:rPr>
          <w:rStyle w:val="FootnoteTextChar"/>
        </w:rPr>
        <w:tab/>
        <w:t>This use of the band 14.5-14.8</w:t>
      </w:r>
      <w:r>
        <w:rPr>
          <w:rStyle w:val="FootnoteTextChar"/>
        </w:rPr>
        <w:t> GHz</w:t>
      </w:r>
      <w:r w:rsidRPr="00D731B5">
        <w:rPr>
          <w:rStyle w:val="FootnoteTextChar"/>
        </w:rPr>
        <w:t xml:space="preserve"> is reserved for countries outside Europe</w:t>
      </w:r>
      <w:r w:rsidRPr="003705ED">
        <w:rPr>
          <w:rStyle w:val="FootnoteTextChar"/>
          <w:lang w:val="en-US"/>
        </w:rPr>
        <w:t>.</w:t>
      </w:r>
    </w:p>
    <w:p w14:paraId="3822A8AF" w14:textId="77777777" w:rsidR="001D3E92" w:rsidRPr="00D122DC" w:rsidRDefault="001D3E92" w:rsidP="001D3E92">
      <w:pPr>
        <w:pStyle w:val="FootnoteText"/>
        <w:rPr>
          <w:i/>
          <w:iCs/>
        </w:rPr>
      </w:pPr>
      <w:r w:rsidRPr="00D122DC">
        <w:rPr>
          <w:i/>
          <w:iCs/>
        </w:rPr>
        <w:t>Note by the Secretariat</w:t>
      </w:r>
      <w:r w:rsidRPr="009B00FB">
        <w:rPr>
          <w:iCs/>
        </w:rPr>
        <w:t>: Reference to an Article with the number in roman is referring to an Article in this Appendix.</w:t>
      </w:r>
    </w:p>
  </w:footnote>
  <w:footnote w:id="6">
    <w:p w14:paraId="24AE0F21" w14:textId="77777777" w:rsidR="001D3E92" w:rsidRPr="003705ED" w:rsidRDefault="001D3E92" w:rsidP="001D3E92">
      <w:pPr>
        <w:pStyle w:val="FootnoteText"/>
        <w:rPr>
          <w:rStyle w:val="FootnoteTextChar"/>
          <w:lang w:val="en-US"/>
        </w:rPr>
      </w:pPr>
      <w:r w:rsidRPr="00D731B5">
        <w:rPr>
          <w:rStyle w:val="FootnoteReference"/>
        </w:rPr>
        <w:t>21</w:t>
      </w:r>
      <w:r w:rsidRPr="003705ED">
        <w:rPr>
          <w:rStyle w:val="FootnoteTextChar"/>
          <w:lang w:val="en-US"/>
        </w:rPr>
        <w:tab/>
        <w:t xml:space="preserve">Notification of assignments to transmitting feeder-link earth stations included in the </w:t>
      </w:r>
      <w:r>
        <w:rPr>
          <w:rStyle w:val="FootnoteTextChar"/>
          <w:lang w:val="en-US"/>
        </w:rPr>
        <w:t>Region </w:t>
      </w:r>
      <w:r w:rsidRPr="003705ED">
        <w:rPr>
          <w:rStyle w:val="FootnoteTextChar"/>
          <w:lang w:val="en-US"/>
        </w:rPr>
        <w:t>2 feeder-link Plan after 2</w:t>
      </w:r>
      <w:r>
        <w:rPr>
          <w:rStyle w:val="FootnoteTextChar"/>
          <w:lang w:val="en-US"/>
        </w:rPr>
        <w:t> </w:t>
      </w:r>
      <w:r w:rsidRPr="003705ED">
        <w:rPr>
          <w:rStyle w:val="FootnoteTextChar"/>
          <w:lang w:val="en-US"/>
        </w:rPr>
        <w:t>June</w:t>
      </w:r>
      <w:r>
        <w:rPr>
          <w:rStyle w:val="FootnoteTextChar"/>
          <w:lang w:val="en-US"/>
        </w:rPr>
        <w:t> </w:t>
      </w:r>
      <w:r w:rsidRPr="003705ED">
        <w:rPr>
          <w:rStyle w:val="FootnoteTextChar"/>
          <w:lang w:val="en-US"/>
        </w:rPr>
        <w:t xml:space="preserve">2000, or included in the feeder-link List, following successful application of </w:t>
      </w:r>
      <w:r>
        <w:rPr>
          <w:rStyle w:val="FootnoteTextChar"/>
          <w:lang w:val="en-US"/>
        </w:rPr>
        <w:t>Article </w:t>
      </w:r>
      <w:r w:rsidRPr="003705ED">
        <w:rPr>
          <w:rStyle w:val="FootnoteTextChar"/>
          <w:lang w:val="en-US"/>
        </w:rPr>
        <w:t xml:space="preserve">4, shall be effected applying the provisions of </w:t>
      </w:r>
      <w:r>
        <w:rPr>
          <w:rStyle w:val="FootnoteTextChar"/>
          <w:lang w:val="en-US"/>
        </w:rPr>
        <w:t>Article </w:t>
      </w:r>
      <w:r w:rsidRPr="003705ED">
        <w:rPr>
          <w:rStyle w:val="FootnoteTextChar"/>
          <w:b/>
          <w:bCs/>
          <w:lang w:val="en-US"/>
        </w:rPr>
        <w:t>11</w:t>
      </w:r>
      <w:r w:rsidRPr="003705ED">
        <w:rPr>
          <w:rStyle w:val="FootnoteTextChar"/>
          <w:lang w:val="en-US"/>
        </w:rPr>
        <w:t xml:space="preserve"> following completion of the procedure of </w:t>
      </w:r>
      <w:r>
        <w:rPr>
          <w:rStyle w:val="FootnoteTextChar"/>
          <w:lang w:val="en-US"/>
        </w:rPr>
        <w:t>Article </w:t>
      </w:r>
      <w:r w:rsidRPr="003705ED">
        <w:rPr>
          <w:rStyle w:val="FootnoteTextChar"/>
          <w:b/>
          <w:bCs/>
          <w:lang w:val="en-US"/>
        </w:rPr>
        <w:t>9</w:t>
      </w:r>
      <w:r>
        <w:rPr>
          <w:rStyle w:val="FootnoteTextChar"/>
          <w:lang w:val="en-US"/>
        </w:rPr>
        <w:t>.</w:t>
      </w:r>
      <w:r w:rsidRPr="00672737">
        <w:rPr>
          <w:rStyle w:val="FootnoteTextChar"/>
          <w:sz w:val="16"/>
          <w:lang w:val="en-US"/>
        </w:rPr>
        <w:t>     (</w:t>
      </w:r>
      <w:r>
        <w:rPr>
          <w:rStyle w:val="FootnoteTextChar"/>
          <w:sz w:val="16"/>
          <w:szCs w:val="16"/>
          <w:lang w:val="en-US"/>
        </w:rPr>
        <w:t>WRC</w:t>
      </w:r>
      <w:r>
        <w:rPr>
          <w:rStyle w:val="FootnoteTextChar"/>
          <w:sz w:val="16"/>
          <w:szCs w:val="16"/>
          <w:lang w:val="en-US"/>
        </w:rPr>
        <w:noBreakHyphen/>
      </w:r>
      <w:r w:rsidRPr="003705ED">
        <w:rPr>
          <w:rStyle w:val="FootnoteTextChar"/>
          <w:sz w:val="16"/>
          <w:szCs w:val="16"/>
          <w:lang w:val="en-US"/>
        </w:rPr>
        <w:t>03)</w:t>
      </w:r>
    </w:p>
  </w:footnote>
  <w:footnote w:id="7">
    <w:p w14:paraId="44871864" w14:textId="77777777" w:rsidR="001D3E92" w:rsidRDefault="001D3E92" w:rsidP="001D3E92">
      <w:pPr>
        <w:pStyle w:val="FootnoteText"/>
        <w:rPr>
          <w:rStyle w:val="FootnoteTextChar"/>
          <w:sz w:val="16"/>
          <w:szCs w:val="16"/>
          <w:lang w:val="en-US"/>
        </w:rPr>
      </w:pPr>
      <w:r w:rsidRPr="00D731B5">
        <w:rPr>
          <w:rStyle w:val="FootnoteReference"/>
        </w:rPr>
        <w:t>22</w:t>
      </w:r>
      <w:r w:rsidRPr="003705ED">
        <w:rPr>
          <w:rStyle w:val="FootnoteTextChar"/>
          <w:lang w:val="en-US"/>
        </w:rPr>
        <w:tab/>
        <w:t>If the payments are not received in accordance with the provisions of Council Decision</w:t>
      </w:r>
      <w:r>
        <w:rPr>
          <w:rStyle w:val="FootnoteTextChar"/>
          <w:lang w:val="en-US"/>
        </w:rPr>
        <w:t> </w:t>
      </w:r>
      <w:r w:rsidRPr="003705ED">
        <w:rPr>
          <w:rStyle w:val="FootnoteTextChar"/>
          <w:lang w:val="en-US"/>
        </w:rPr>
        <w:t xml:space="preserve">482, as amended, on the implementation of cost recovery for satellite network filings, the Bureau shall cancel the publication specified in </w:t>
      </w:r>
      <w:r>
        <w:rPr>
          <w:rStyle w:val="FootnoteTextChar"/>
          <w:lang w:val="en-US"/>
        </w:rPr>
        <w:t>§ </w:t>
      </w:r>
      <w:r w:rsidRPr="003705ED">
        <w:rPr>
          <w:rStyle w:val="FootnoteTextChar"/>
          <w:lang w:val="en-US"/>
        </w:rPr>
        <w:t xml:space="preserve">5.1.10 and the corresponding entries in the Master Register under </w:t>
      </w:r>
      <w:r>
        <w:rPr>
          <w:rStyle w:val="FootnoteTextChar"/>
          <w:lang w:val="en-US"/>
        </w:rPr>
        <w:t>§ </w:t>
      </w:r>
      <w:r w:rsidRPr="003705ED">
        <w:rPr>
          <w:rStyle w:val="FootnoteTextChar"/>
          <w:lang w:val="en-US"/>
        </w:rPr>
        <w:t>5.2.2, 5.2.2.1</w:t>
      </w:r>
      <w:ins w:id="80" w:author="CEPT" w:date="2019-07-23T11:48:00Z">
        <w:r>
          <w:rPr>
            <w:rStyle w:val="FootnoteTextChar"/>
            <w:lang w:val="en-US"/>
          </w:rPr>
          <w:t>,</w:t>
        </w:r>
      </w:ins>
      <w:del w:id="81" w:author="CEPT" w:date="2019-07-23T11:48:00Z">
        <w:r w:rsidRPr="003705ED" w:rsidDel="001D3E92">
          <w:rPr>
            <w:rStyle w:val="FootnoteTextChar"/>
            <w:lang w:val="en-US"/>
          </w:rPr>
          <w:delText xml:space="preserve"> or</w:delText>
        </w:r>
      </w:del>
      <w:r w:rsidRPr="003705ED">
        <w:rPr>
          <w:rStyle w:val="FootnoteTextChar"/>
          <w:lang w:val="en-US"/>
        </w:rPr>
        <w:t xml:space="preserve"> 5.2.2.2</w:t>
      </w:r>
      <w:ins w:id="82" w:author="CEPT" w:date="2019-07-23T11:48:00Z">
        <w:r>
          <w:rPr>
            <w:rStyle w:val="FootnoteTextChar"/>
            <w:lang w:val="en-US"/>
          </w:rPr>
          <w:t>, or 5.2.6</w:t>
        </w:r>
      </w:ins>
      <w:r w:rsidRPr="003705ED">
        <w:rPr>
          <w:rStyle w:val="FootnoteTextChar"/>
          <w:lang w:val="en-US"/>
        </w:rPr>
        <w:t>, as appropriate, and the corresponding entries included in the Plan on and after 3</w:t>
      </w:r>
      <w:r>
        <w:rPr>
          <w:rStyle w:val="FootnoteTextChar"/>
          <w:lang w:val="en-US"/>
        </w:rPr>
        <w:t> </w:t>
      </w:r>
      <w:r w:rsidRPr="003705ED">
        <w:rPr>
          <w:rStyle w:val="FootnoteTextChar"/>
          <w:lang w:val="en-US"/>
        </w:rPr>
        <w:t>June</w:t>
      </w:r>
      <w:r>
        <w:rPr>
          <w:rStyle w:val="FootnoteTextChar"/>
          <w:lang w:val="en-US"/>
        </w:rPr>
        <w:t> </w:t>
      </w:r>
      <w:r w:rsidRPr="003705ED">
        <w:rPr>
          <w:rStyle w:val="FootnoteTextChar"/>
          <w:lang w:val="en-US"/>
        </w:rPr>
        <w:t xml:space="preserve">2000 or in the List, as appropriate, after informing the administration concerned. The Bureau shall inform all administrations of such action. </w:t>
      </w:r>
      <w:r w:rsidRPr="00D001E2">
        <w:rPr>
          <w:rStyle w:val="FootnoteTextChar"/>
          <w:lang w:val="en-US"/>
        </w:rPr>
        <w:t>The Bureau shall send a reminder to the notifying administration not later than two months prior to the deadline for the payment in accordance with the above-mentioned Council Decision 482 unless the payment has already been received.</w:t>
      </w:r>
      <w:del w:id="83" w:author="CEPT" w:date="2019-07-23T11:49:00Z">
        <w:r w:rsidRPr="00D001E2" w:rsidDel="001D3E92">
          <w:rPr>
            <w:rStyle w:val="FootnoteTextChar"/>
            <w:lang w:val="en-US"/>
          </w:rPr>
          <w:delText xml:space="preserve"> </w:delText>
        </w:r>
        <w:r w:rsidRPr="003705ED" w:rsidDel="001D3E92">
          <w:rPr>
            <w:rStyle w:val="FootnoteTextChar"/>
            <w:lang w:val="en-US"/>
          </w:rPr>
          <w:delText xml:space="preserve">See also Resolution </w:delText>
        </w:r>
        <w:r w:rsidRPr="003705ED" w:rsidDel="001D3E92">
          <w:rPr>
            <w:rStyle w:val="FootnoteTextChar"/>
            <w:b/>
            <w:bCs/>
            <w:lang w:val="en-US"/>
          </w:rPr>
          <w:delText>905 (</w:delText>
        </w:r>
        <w:r w:rsidDel="001D3E92">
          <w:rPr>
            <w:rStyle w:val="FootnoteTextChar"/>
            <w:b/>
            <w:bCs/>
            <w:lang w:val="en-US"/>
          </w:rPr>
          <w:delText>WRC</w:delText>
        </w:r>
        <w:r w:rsidDel="001D3E92">
          <w:rPr>
            <w:rStyle w:val="FootnoteTextChar"/>
            <w:b/>
            <w:bCs/>
            <w:lang w:val="en-US"/>
          </w:rPr>
          <w:noBreakHyphen/>
        </w:r>
        <w:r w:rsidRPr="003705ED" w:rsidDel="001D3E92">
          <w:rPr>
            <w:rStyle w:val="FootnoteTextChar"/>
            <w:b/>
            <w:bCs/>
            <w:lang w:val="en-US"/>
          </w:rPr>
          <w:delText>07)</w:delText>
        </w:r>
        <w:r w:rsidRPr="00383DB6" w:rsidDel="001D3E92">
          <w:rPr>
            <w:rStyle w:val="FootnoteReference"/>
          </w:rPr>
          <w:delText>*</w:delText>
        </w:r>
        <w:r w:rsidRPr="003705ED" w:rsidDel="001D3E92">
          <w:rPr>
            <w:rStyle w:val="FootnoteTextChar"/>
            <w:lang w:val="en-US"/>
          </w:rPr>
          <w:delText>.</w:delText>
        </w:r>
      </w:del>
      <w:r w:rsidRPr="003705ED">
        <w:rPr>
          <w:rStyle w:val="FootnoteTextChar"/>
          <w:sz w:val="16"/>
          <w:szCs w:val="16"/>
          <w:lang w:val="en-US"/>
        </w:rPr>
        <w:t> </w:t>
      </w:r>
      <w:r w:rsidRPr="00672737">
        <w:rPr>
          <w:rStyle w:val="FootnoteTextChar"/>
          <w:sz w:val="16"/>
          <w:szCs w:val="16"/>
          <w:lang w:val="en-US"/>
        </w:rPr>
        <w:t>     (</w:t>
      </w:r>
      <w:r>
        <w:rPr>
          <w:rStyle w:val="FootnoteTextChar"/>
          <w:sz w:val="16"/>
          <w:szCs w:val="16"/>
          <w:lang w:val="en-US"/>
        </w:rPr>
        <w:t>WRC</w:t>
      </w:r>
      <w:r>
        <w:rPr>
          <w:rStyle w:val="FootnoteTextChar"/>
          <w:sz w:val="16"/>
          <w:szCs w:val="16"/>
          <w:lang w:val="en-US"/>
        </w:rPr>
        <w:noBreakHyphen/>
      </w:r>
      <w:del w:id="84" w:author="CEPT" w:date="2019-07-23T11:49:00Z">
        <w:r w:rsidRPr="003705ED" w:rsidDel="001D3E92">
          <w:rPr>
            <w:rStyle w:val="FootnoteTextChar"/>
            <w:sz w:val="16"/>
            <w:szCs w:val="16"/>
            <w:lang w:val="en-US"/>
          </w:rPr>
          <w:delText>07</w:delText>
        </w:r>
      </w:del>
      <w:ins w:id="85" w:author="CEPT" w:date="2019-07-23T11:49:00Z">
        <w:r>
          <w:rPr>
            <w:rStyle w:val="FootnoteTextChar"/>
            <w:sz w:val="16"/>
            <w:szCs w:val="16"/>
            <w:lang w:val="en-US"/>
          </w:rPr>
          <w:t>19</w:t>
        </w:r>
      </w:ins>
      <w:r w:rsidRPr="003705ED">
        <w:rPr>
          <w:rStyle w:val="FootnoteTextChar"/>
          <w:sz w:val="16"/>
          <w:szCs w:val="16"/>
          <w:lang w:val="en-US"/>
        </w:rPr>
        <w:t>)</w:t>
      </w:r>
    </w:p>
    <w:p w14:paraId="0DBF7F09" w14:textId="77777777" w:rsidR="001D3E92" w:rsidRPr="00BD60D9" w:rsidRDefault="001D3E92" w:rsidP="001D3E92">
      <w:pPr>
        <w:pStyle w:val="FootnoteText"/>
        <w:tabs>
          <w:tab w:val="left" w:pos="567"/>
        </w:tabs>
        <w:rPr>
          <w:rStyle w:val="FootnoteTextChar"/>
          <w:b/>
          <w:bCs/>
          <w:lang w:val="en-US"/>
        </w:rPr>
      </w:pPr>
      <w:del w:id="86" w:author="CEPT" w:date="2019-07-23T12:03:00Z">
        <w:r w:rsidDel="00E40FF4">
          <w:rPr>
            <w:rStyle w:val="FootnoteTextChar"/>
            <w:lang w:val="en-US"/>
          </w:rPr>
          <w:tab/>
        </w:r>
      </w:del>
      <w:del w:id="87" w:author="CEPT" w:date="2019-07-23T11:49:00Z">
        <w:r w:rsidRPr="00383DB6" w:rsidDel="001D3E92">
          <w:rPr>
            <w:rStyle w:val="FootnoteReference"/>
          </w:rPr>
          <w:delText>*</w:delText>
        </w:r>
        <w:r w:rsidDel="001D3E92">
          <w:rPr>
            <w:rStyle w:val="FootnoteTextChar"/>
            <w:sz w:val="16"/>
            <w:szCs w:val="16"/>
            <w:lang w:val="en-US"/>
          </w:rPr>
          <w:tab/>
        </w:r>
        <w:r w:rsidRPr="00023556" w:rsidDel="001D3E92">
          <w:rPr>
            <w:rStyle w:val="FootnoteTextChar"/>
            <w:i/>
            <w:iCs/>
          </w:rPr>
          <w:delText>Note by the Secretariat</w:delText>
        </w:r>
        <w:r w:rsidRPr="00383DB6" w:rsidDel="001D3E92">
          <w:rPr>
            <w:rStyle w:val="FootnoteTextChar"/>
          </w:rPr>
          <w:delText xml:space="preserve">: </w:delText>
        </w:r>
        <w:r w:rsidRPr="00023556" w:rsidDel="001D3E92">
          <w:rPr>
            <w:rStyle w:val="FootnoteTextChar"/>
          </w:rPr>
          <w:delText xml:space="preserve">This Resolution was abrogated by </w:delText>
        </w:r>
        <w:r w:rsidDel="001D3E92">
          <w:rPr>
            <w:rStyle w:val="FootnoteTextChar"/>
          </w:rPr>
          <w:delText>WRC</w:delText>
        </w:r>
        <w:r w:rsidDel="001D3E92">
          <w:rPr>
            <w:rStyle w:val="FootnoteTextChar"/>
          </w:rPr>
          <w:noBreakHyphen/>
          <w:delText>12</w:delText>
        </w:r>
        <w:r w:rsidRPr="00023556" w:rsidDel="001D3E92">
          <w:rPr>
            <w:rStyle w:val="FootnoteTextChar"/>
          </w:rPr>
          <w:delText>.</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CEF5B" w14:textId="77777777" w:rsidR="005B674A" w:rsidRDefault="005B674A" w:rsidP="00187BD9">
    <w:pPr>
      <w:pStyle w:val="Header"/>
    </w:pPr>
    <w:r>
      <w:fldChar w:fldCharType="begin"/>
    </w:r>
    <w:r>
      <w:instrText xml:space="preserve"> PAGE  \* MERGEFORMAT </w:instrText>
    </w:r>
    <w:r>
      <w:fldChar w:fldCharType="separate"/>
    </w:r>
    <w:r w:rsidR="006A093D">
      <w:rPr>
        <w:noProof/>
      </w:rPr>
      <w:t>8</w:t>
    </w:r>
    <w:r>
      <w:fldChar w:fldCharType="end"/>
    </w:r>
  </w:p>
  <w:p w14:paraId="1437426A" w14:textId="20D4C348" w:rsidR="005B674A" w:rsidRPr="00A066F1" w:rsidRDefault="005B674A" w:rsidP="00241FA2">
    <w:pPr>
      <w:pStyle w:val="Header"/>
    </w:pPr>
    <w:r>
      <w:t>CMR19/</w:t>
    </w:r>
    <w:r w:rsidR="006A093D">
      <w:t>16</w:t>
    </w:r>
    <w:r>
      <w:t>(Add.19)(Add.3)-</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D8C4C" w14:textId="77777777" w:rsidR="00235F86" w:rsidRDefault="00235F86" w:rsidP="00187BD9">
    <w:pPr>
      <w:pStyle w:val="Header"/>
    </w:pPr>
    <w:r>
      <w:fldChar w:fldCharType="begin"/>
    </w:r>
    <w:r>
      <w:instrText xml:space="preserve"> PAGE  \* MERGEFORMAT </w:instrText>
    </w:r>
    <w:r>
      <w:fldChar w:fldCharType="separate"/>
    </w:r>
    <w:r w:rsidR="006A093D">
      <w:rPr>
        <w:noProof/>
      </w:rPr>
      <w:t>10</w:t>
    </w:r>
    <w:r>
      <w:fldChar w:fldCharType="end"/>
    </w:r>
  </w:p>
  <w:p w14:paraId="75EC1D44" w14:textId="77777777" w:rsidR="00235F86" w:rsidRPr="00A066F1" w:rsidRDefault="00235F86" w:rsidP="00241FA2">
    <w:pPr>
      <w:pStyle w:val="Header"/>
    </w:pPr>
    <w:r>
      <w:t>CMR19/5788(Add.19)(Add.3)-</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8760E" w14:textId="77777777" w:rsidR="005B674A" w:rsidRDefault="005B674A" w:rsidP="00187BD9">
    <w:pPr>
      <w:pStyle w:val="Header"/>
    </w:pPr>
    <w:r>
      <w:fldChar w:fldCharType="begin"/>
    </w:r>
    <w:r>
      <w:instrText xml:space="preserve"> PAGE  \* MERGEFORMAT </w:instrText>
    </w:r>
    <w:r>
      <w:fldChar w:fldCharType="separate"/>
    </w:r>
    <w:r w:rsidR="006A093D">
      <w:rPr>
        <w:noProof/>
      </w:rPr>
      <w:t>15</w:t>
    </w:r>
    <w:r>
      <w:fldChar w:fldCharType="end"/>
    </w:r>
  </w:p>
  <w:p w14:paraId="55A5F231" w14:textId="77777777" w:rsidR="005B674A" w:rsidRPr="00A066F1" w:rsidRDefault="005B674A" w:rsidP="00241FA2">
    <w:pPr>
      <w:pStyle w:val="Header"/>
    </w:pPr>
    <w:r>
      <w:t>CMR19/</w:t>
    </w:r>
    <w:bookmarkStart w:id="93" w:name="OLE_LINK1"/>
    <w:bookmarkStart w:id="94" w:name="OLE_LINK2"/>
    <w:bookmarkStart w:id="95" w:name="OLE_LINK3"/>
    <w:r>
      <w:t>5783(Add.19)(Add.3)</w:t>
    </w:r>
    <w:bookmarkEnd w:id="93"/>
    <w:bookmarkEnd w:id="94"/>
    <w:bookmarkEnd w:id="95"/>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3032A"/>
    <w:rsid w:val="00146F6F"/>
    <w:rsid w:val="00187BD9"/>
    <w:rsid w:val="00190B55"/>
    <w:rsid w:val="001A1049"/>
    <w:rsid w:val="001C3B5F"/>
    <w:rsid w:val="001D058F"/>
    <w:rsid w:val="001D3E92"/>
    <w:rsid w:val="002009EA"/>
    <w:rsid w:val="00202756"/>
    <w:rsid w:val="00202CA0"/>
    <w:rsid w:val="00216B6D"/>
    <w:rsid w:val="00235F86"/>
    <w:rsid w:val="00241FA2"/>
    <w:rsid w:val="00267FCE"/>
    <w:rsid w:val="00271316"/>
    <w:rsid w:val="002B349C"/>
    <w:rsid w:val="002D58BE"/>
    <w:rsid w:val="002F4747"/>
    <w:rsid w:val="00302605"/>
    <w:rsid w:val="00361B37"/>
    <w:rsid w:val="00377BD3"/>
    <w:rsid w:val="00384088"/>
    <w:rsid w:val="003852CE"/>
    <w:rsid w:val="0039169B"/>
    <w:rsid w:val="003A7F8C"/>
    <w:rsid w:val="003B2284"/>
    <w:rsid w:val="003B532E"/>
    <w:rsid w:val="003C354B"/>
    <w:rsid w:val="003D0F8B"/>
    <w:rsid w:val="003E0DB6"/>
    <w:rsid w:val="0041348E"/>
    <w:rsid w:val="00420873"/>
    <w:rsid w:val="004278AF"/>
    <w:rsid w:val="00492075"/>
    <w:rsid w:val="004969AD"/>
    <w:rsid w:val="004A26C4"/>
    <w:rsid w:val="004B13CB"/>
    <w:rsid w:val="004D26EA"/>
    <w:rsid w:val="004D2BFB"/>
    <w:rsid w:val="004D5D5C"/>
    <w:rsid w:val="004F3DC0"/>
    <w:rsid w:val="0050139F"/>
    <w:rsid w:val="0055140B"/>
    <w:rsid w:val="005964AB"/>
    <w:rsid w:val="005B674A"/>
    <w:rsid w:val="005C099A"/>
    <w:rsid w:val="005C31A5"/>
    <w:rsid w:val="005E10C9"/>
    <w:rsid w:val="005E290B"/>
    <w:rsid w:val="005E61DD"/>
    <w:rsid w:val="005F04D8"/>
    <w:rsid w:val="005F08EC"/>
    <w:rsid w:val="006023DF"/>
    <w:rsid w:val="00615426"/>
    <w:rsid w:val="00616219"/>
    <w:rsid w:val="00644B3B"/>
    <w:rsid w:val="00645B7D"/>
    <w:rsid w:val="00657DE0"/>
    <w:rsid w:val="00685313"/>
    <w:rsid w:val="00692833"/>
    <w:rsid w:val="006A093D"/>
    <w:rsid w:val="006A6E9B"/>
    <w:rsid w:val="006B7C2A"/>
    <w:rsid w:val="006C23DA"/>
    <w:rsid w:val="006E3D45"/>
    <w:rsid w:val="0070607A"/>
    <w:rsid w:val="007149F9"/>
    <w:rsid w:val="00733A30"/>
    <w:rsid w:val="00745AEE"/>
    <w:rsid w:val="00750F10"/>
    <w:rsid w:val="00764912"/>
    <w:rsid w:val="007742CA"/>
    <w:rsid w:val="00790D70"/>
    <w:rsid w:val="007A6F1F"/>
    <w:rsid w:val="007C4012"/>
    <w:rsid w:val="007D5320"/>
    <w:rsid w:val="00800972"/>
    <w:rsid w:val="00804475"/>
    <w:rsid w:val="00811633"/>
    <w:rsid w:val="00814037"/>
    <w:rsid w:val="00841216"/>
    <w:rsid w:val="00842AF0"/>
    <w:rsid w:val="00847F8B"/>
    <w:rsid w:val="0086171E"/>
    <w:rsid w:val="00872FC8"/>
    <w:rsid w:val="008845D0"/>
    <w:rsid w:val="00884D60"/>
    <w:rsid w:val="008A6C18"/>
    <w:rsid w:val="008B43F2"/>
    <w:rsid w:val="008B6CFF"/>
    <w:rsid w:val="00914F95"/>
    <w:rsid w:val="009274B4"/>
    <w:rsid w:val="00934EA2"/>
    <w:rsid w:val="00944A5C"/>
    <w:rsid w:val="00952A66"/>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47A8"/>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0FF4"/>
    <w:rsid w:val="00E45D05"/>
    <w:rsid w:val="00E45DC1"/>
    <w:rsid w:val="00E55816"/>
    <w:rsid w:val="00E55AEF"/>
    <w:rsid w:val="00E976C1"/>
    <w:rsid w:val="00EA12E5"/>
    <w:rsid w:val="00EB0683"/>
    <w:rsid w:val="00EB55C6"/>
    <w:rsid w:val="00EF1932"/>
    <w:rsid w:val="00EF71B6"/>
    <w:rsid w:val="00F02766"/>
    <w:rsid w:val="00F05BD4"/>
    <w:rsid w:val="00F06473"/>
    <w:rsid w:val="00F6155B"/>
    <w:rsid w:val="00F61B4F"/>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365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character" w:customStyle="1" w:styleId="ApprefBold">
    <w:name w:val="App_ref + Bold"/>
    <w:basedOn w:val="Appref"/>
    <w:rsid w:val="00267FCE"/>
    <w:rPr>
      <w:b/>
      <w:color w:val="000000"/>
    </w:rPr>
  </w:style>
  <w:style w:type="character" w:customStyle="1" w:styleId="ApprefBold0">
    <w:name w:val="App_ref +  Bold"/>
    <w:basedOn w:val="DefaultParagraphFont"/>
    <w:rsid w:val="001A1049"/>
    <w:rPr>
      <w:b/>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character" w:customStyle="1" w:styleId="ApprefBold">
    <w:name w:val="App_ref + Bold"/>
    <w:basedOn w:val="Appref"/>
    <w:rsid w:val="00267FCE"/>
    <w:rPr>
      <w:b/>
      <w:color w:val="000000"/>
    </w:rPr>
  </w:style>
  <w:style w:type="character" w:customStyle="1" w:styleId="ApprefBold0">
    <w:name w:val="App_ref +  Bold"/>
    <w:basedOn w:val="DefaultParagraphFont"/>
    <w:rsid w:val="001A1049"/>
    <w:rPr>
      <w:b/>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R16-WRC19-C-5783!A19-A3!MSW-E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649BA7-90C8-4122-8770-5E1F4A50DF94}">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64067191-9001-4F79-B37F-5029F6EC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2960</Words>
  <Characters>16876</Characters>
  <Application>Microsoft Office Word</Application>
  <DocSecurity>0</DocSecurity>
  <Lines>140</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R16-WRC19-C-5783!A19-A3!MSW-E</vt:lpstr>
      <vt:lpstr>R16-WRC19-C-5783!A19-A3!MSW-E</vt:lpstr>
    </vt:vector>
  </TitlesOfParts>
  <Manager>General Secretariat - Pool</Manager>
  <Company>International Telecommunication Union (ITU)</Company>
  <LinksUpToDate>false</LinksUpToDate>
  <CharactersWithSpaces>19797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R16-WRC19-C-5783!A19-A3!MSW-E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2019-08-28T14:18:00Z</dcterms:created>
  <dcterms:modified xsi:type="dcterms:W3CDTF">2019-08-28T14:18:00Z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